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354BF" w14:textId="3B3AA8E0" w:rsidR="00342520" w:rsidRPr="00342520" w:rsidRDefault="008842AE" w:rsidP="00F35C92">
      <w:pPr>
        <w:tabs>
          <w:tab w:val="left" w:pos="142"/>
        </w:tabs>
        <w:jc w:val="center"/>
      </w:pPr>
      <w:r w:rsidRPr="007C1E41">
        <w:rPr>
          <w:b/>
          <w:caps/>
          <w:kern w:val="28"/>
        </w:rPr>
        <w:t>S</w:t>
      </w:r>
      <w:r w:rsidR="006929BD">
        <w:rPr>
          <w:b/>
          <w:caps/>
          <w:kern w:val="28"/>
        </w:rPr>
        <w:t>ervisní_smlouva</w:t>
      </w:r>
      <w:r w:rsidRPr="007C1E41">
        <w:rPr>
          <w:b/>
          <w:caps/>
          <w:kern w:val="28"/>
        </w:rPr>
        <w:t>_Příloha_</w:t>
      </w:r>
      <w:r w:rsidR="009C61F6" w:rsidRPr="007C1E41">
        <w:rPr>
          <w:b/>
          <w:caps/>
          <w:kern w:val="28"/>
        </w:rPr>
        <w:t>č.</w:t>
      </w:r>
      <w:r w:rsidRPr="007C1E41">
        <w:rPr>
          <w:b/>
          <w:caps/>
          <w:kern w:val="28"/>
        </w:rPr>
        <w:t>1_definice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7116"/>
        <w:tblGridChange w:id="0">
          <w:tblGrid>
            <w:gridCol w:w="3369"/>
            <w:gridCol w:w="7116"/>
          </w:tblGrid>
        </w:tblGridChange>
      </w:tblGrid>
      <w:tr w:rsidR="00D0619D" w:rsidRPr="00D0619D" w14:paraId="5D284185" w14:textId="77777777" w:rsidTr="00DE7704">
        <w:trPr>
          <w:jc w:val="center"/>
        </w:trPr>
        <w:tc>
          <w:tcPr>
            <w:tcW w:w="3369" w:type="dxa"/>
            <w:vAlign w:val="center"/>
          </w:tcPr>
          <w:p w14:paraId="20E7C453" w14:textId="1C58C8F5" w:rsidR="00D0619D" w:rsidRPr="007C1E41" w:rsidRDefault="00E21F3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ZKRATKA</w:t>
            </w:r>
          </w:p>
        </w:tc>
        <w:tc>
          <w:tcPr>
            <w:tcW w:w="7116" w:type="dxa"/>
            <w:vAlign w:val="center"/>
          </w:tcPr>
          <w:p w14:paraId="76635E5E" w14:textId="4AB8572B" w:rsidR="00D0619D" w:rsidRPr="007C1E41" w:rsidRDefault="005B0122" w:rsidP="005B0122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VÝZNAM</w:t>
            </w:r>
          </w:p>
        </w:tc>
      </w:tr>
      <w:tr w:rsidR="00E21F3D" w:rsidRPr="00D0619D" w14:paraId="770616ED" w14:textId="77777777" w:rsidTr="00DE7704">
        <w:trPr>
          <w:jc w:val="center"/>
        </w:trPr>
        <w:tc>
          <w:tcPr>
            <w:tcW w:w="3369" w:type="dxa"/>
            <w:vAlign w:val="center"/>
          </w:tcPr>
          <w:p w14:paraId="028E48F0" w14:textId="77777777" w:rsidR="00E21F3D" w:rsidRPr="007C1E41" w:rsidRDefault="00E21F3D" w:rsidP="000B01D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Akceptace nebo Akceptováno</w:t>
            </w:r>
          </w:p>
        </w:tc>
        <w:tc>
          <w:tcPr>
            <w:tcW w:w="7116" w:type="dxa"/>
            <w:vAlign w:val="center"/>
          </w:tcPr>
          <w:p w14:paraId="2790BF42" w14:textId="49C78E3F" w:rsidR="00E21F3D" w:rsidRPr="007C1E41" w:rsidRDefault="00E21F3D" w:rsidP="000B01DE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znamená akceptaci Díla</w:t>
            </w:r>
            <w:r w:rsidR="00B436CD">
              <w:rPr>
                <w:sz w:val="20"/>
              </w:rPr>
              <w:t xml:space="preserve"> nebo </w:t>
            </w:r>
            <w:r w:rsidR="002B6C0C">
              <w:rPr>
                <w:sz w:val="20"/>
              </w:rPr>
              <w:t>Dílčího plnění</w:t>
            </w:r>
            <w:r w:rsidRPr="007C1E41">
              <w:rPr>
                <w:sz w:val="20"/>
              </w:rPr>
              <w:t xml:space="preserve">, resp. jeho vymezených částí v rámci jednotlivých </w:t>
            </w:r>
            <w:r w:rsidR="005502EF" w:rsidRPr="007C1E41">
              <w:rPr>
                <w:sz w:val="20"/>
              </w:rPr>
              <w:t xml:space="preserve">Milníků </w:t>
            </w:r>
            <w:r w:rsidRPr="007C1E41">
              <w:rPr>
                <w:sz w:val="20"/>
              </w:rPr>
              <w:t xml:space="preserve">postupem podle článku </w:t>
            </w:r>
            <w:r w:rsidRPr="00520CA5">
              <w:rPr>
                <w:sz w:val="20"/>
              </w:rPr>
              <w:t>13</w:t>
            </w:r>
            <w:r w:rsidRPr="007C1E41">
              <w:rPr>
                <w:sz w:val="20"/>
              </w:rPr>
              <w:t xml:space="preserve"> </w:t>
            </w:r>
            <w:r w:rsidR="00D469EA" w:rsidRPr="007C1E41">
              <w:rPr>
                <w:sz w:val="20"/>
              </w:rPr>
              <w:t>S</w:t>
            </w:r>
            <w:r w:rsidRPr="007C1E41">
              <w:rPr>
                <w:sz w:val="20"/>
              </w:rPr>
              <w:t xml:space="preserve">mlouvy </w:t>
            </w:r>
            <w:r w:rsidR="00610C99">
              <w:rPr>
                <w:sz w:val="20"/>
              </w:rPr>
              <w:t>o D</w:t>
            </w:r>
            <w:r w:rsidR="002F0C47">
              <w:rPr>
                <w:sz w:val="20"/>
              </w:rPr>
              <w:t>í</w:t>
            </w:r>
            <w:r w:rsidR="00610C99">
              <w:rPr>
                <w:sz w:val="20"/>
              </w:rPr>
              <w:t>lo</w:t>
            </w:r>
            <w:r w:rsidR="002F0C47"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>v podobě Akceptace bez výhrad nebo Akceptace s výhradami (jež následně vyžaduje odstranění vad a nedostatků);</w:t>
            </w:r>
          </w:p>
        </w:tc>
      </w:tr>
      <w:tr w:rsidR="00D0619D" w:rsidRPr="00D0619D" w14:paraId="70DC577F" w14:textId="77777777" w:rsidTr="00DE7704">
        <w:trPr>
          <w:jc w:val="center"/>
        </w:trPr>
        <w:tc>
          <w:tcPr>
            <w:tcW w:w="3369" w:type="dxa"/>
            <w:vAlign w:val="center"/>
          </w:tcPr>
          <w:p w14:paraId="6C667171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Akceptační protokol</w:t>
            </w:r>
          </w:p>
        </w:tc>
        <w:tc>
          <w:tcPr>
            <w:tcW w:w="7116" w:type="dxa"/>
            <w:vAlign w:val="center"/>
          </w:tcPr>
          <w:p w14:paraId="311AEBFF" w14:textId="7B293EB1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protokol osvědčující výsledek Akceptačního řízení vystavený podle pravidel v článku </w:t>
            </w:r>
            <w:r w:rsidRPr="00520CA5">
              <w:rPr>
                <w:sz w:val="20"/>
              </w:rPr>
              <w:t xml:space="preserve">13 </w:t>
            </w:r>
            <w:r w:rsidR="00D469EA" w:rsidRPr="00520CA5">
              <w:rPr>
                <w:sz w:val="20"/>
              </w:rPr>
              <w:t>S</w:t>
            </w:r>
            <w:r w:rsidRPr="00520CA5">
              <w:rPr>
                <w:sz w:val="20"/>
              </w:rPr>
              <w:t>mlouvy</w:t>
            </w:r>
            <w:r w:rsidR="00742196">
              <w:rPr>
                <w:sz w:val="20"/>
              </w:rPr>
              <w:t xml:space="preserve"> o Dílo</w:t>
            </w:r>
            <w:r w:rsidRPr="007C1E41">
              <w:rPr>
                <w:sz w:val="20"/>
              </w:rPr>
              <w:t xml:space="preserve">; </w:t>
            </w:r>
          </w:p>
        </w:tc>
      </w:tr>
      <w:tr w:rsidR="00D0619D" w:rsidRPr="00D0619D" w14:paraId="3BC237D7" w14:textId="77777777" w:rsidTr="00DE7704">
        <w:trPr>
          <w:jc w:val="center"/>
        </w:trPr>
        <w:tc>
          <w:tcPr>
            <w:tcW w:w="3369" w:type="dxa"/>
            <w:vAlign w:val="center"/>
          </w:tcPr>
          <w:p w14:paraId="50159660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Akceptační řízení</w:t>
            </w:r>
          </w:p>
        </w:tc>
        <w:tc>
          <w:tcPr>
            <w:tcW w:w="7116" w:type="dxa"/>
            <w:vAlign w:val="center"/>
          </w:tcPr>
          <w:p w14:paraId="6736C8CC" w14:textId="3CCEDED1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postup podle </w:t>
            </w:r>
            <w:r w:rsidRPr="00520CA5">
              <w:rPr>
                <w:sz w:val="20"/>
              </w:rPr>
              <w:t xml:space="preserve">článku 13 </w:t>
            </w:r>
            <w:r w:rsidR="00D469EA" w:rsidRPr="00520CA5">
              <w:rPr>
                <w:sz w:val="20"/>
              </w:rPr>
              <w:t>S</w:t>
            </w:r>
            <w:r w:rsidRPr="00520CA5">
              <w:rPr>
                <w:sz w:val="20"/>
              </w:rPr>
              <w:t>mlouvy</w:t>
            </w:r>
            <w:r w:rsidR="00742196">
              <w:rPr>
                <w:sz w:val="20"/>
              </w:rPr>
              <w:t xml:space="preserve"> o Díl</w:t>
            </w:r>
            <w:r w:rsidR="00E17DF4">
              <w:rPr>
                <w:sz w:val="20"/>
              </w:rPr>
              <w:t>o</w:t>
            </w:r>
            <w:r w:rsidRPr="007C1E41">
              <w:rPr>
                <w:sz w:val="20"/>
              </w:rPr>
              <w:t xml:space="preserve"> za účelem Akceptace Díla, resp. jeho vymezených částí v rámci jednotlivých </w:t>
            </w:r>
            <w:r w:rsidR="000434AE" w:rsidRPr="007C1E41">
              <w:rPr>
                <w:sz w:val="20"/>
              </w:rPr>
              <w:t>Milníků</w:t>
            </w:r>
            <w:r w:rsidR="00EB5EE4" w:rsidRPr="007C1E41">
              <w:rPr>
                <w:sz w:val="20"/>
              </w:rPr>
              <w:t xml:space="preserve"> nebo A</w:t>
            </w:r>
            <w:r w:rsidR="000909D8" w:rsidRPr="007C1E41">
              <w:rPr>
                <w:sz w:val="20"/>
              </w:rPr>
              <w:t xml:space="preserve">kceptace </w:t>
            </w:r>
            <w:r w:rsidR="005D6CAD" w:rsidRPr="007C1E41">
              <w:rPr>
                <w:sz w:val="20"/>
              </w:rPr>
              <w:t xml:space="preserve">Dílčího </w:t>
            </w:r>
            <w:r w:rsidR="000909D8" w:rsidRPr="007C1E41">
              <w:rPr>
                <w:sz w:val="20"/>
              </w:rPr>
              <w:t>plnění</w:t>
            </w:r>
            <w:r w:rsidR="00B826A6" w:rsidRPr="007C1E41">
              <w:rPr>
                <w:sz w:val="20"/>
              </w:rPr>
              <w:t xml:space="preserve"> </w:t>
            </w:r>
            <w:r w:rsidR="00765121" w:rsidRPr="007C1E41">
              <w:rPr>
                <w:sz w:val="20"/>
              </w:rPr>
              <w:t>systému MDTS</w:t>
            </w:r>
            <w:r w:rsidRPr="007C1E41">
              <w:rPr>
                <w:sz w:val="20"/>
              </w:rPr>
              <w:t>;</w:t>
            </w:r>
          </w:p>
        </w:tc>
      </w:tr>
      <w:tr w:rsidR="00D0619D" w:rsidRPr="00D0619D" w14:paraId="21A08879" w14:textId="77777777" w:rsidTr="00DE7704">
        <w:trPr>
          <w:jc w:val="center"/>
        </w:trPr>
        <w:tc>
          <w:tcPr>
            <w:tcW w:w="3369" w:type="dxa"/>
            <w:vAlign w:val="center"/>
          </w:tcPr>
          <w:p w14:paraId="24E50501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Autorský zákon</w:t>
            </w:r>
          </w:p>
        </w:tc>
        <w:tc>
          <w:tcPr>
            <w:tcW w:w="7116" w:type="dxa"/>
            <w:vAlign w:val="center"/>
          </w:tcPr>
          <w:p w14:paraId="00FDBF4C" w14:textId="77777777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znamená zákon č. 121/2000 Sb., o právu autorském, o právech souvisejících s právem autorským a o změně některých zákonů (autorský zákon) ve znění pozdějších předpisů;</w:t>
            </w:r>
          </w:p>
        </w:tc>
      </w:tr>
      <w:tr w:rsidR="00590503" w:rsidRPr="00D0619D" w14:paraId="6983C8D3" w14:textId="77777777" w:rsidTr="00DE7704">
        <w:trPr>
          <w:jc w:val="center"/>
        </w:trPr>
        <w:tc>
          <w:tcPr>
            <w:tcW w:w="3369" w:type="dxa"/>
            <w:vAlign w:val="center"/>
          </w:tcPr>
          <w:p w14:paraId="5EFCB205" w14:textId="11F307B5" w:rsidR="00590503" w:rsidRPr="007C1E41" w:rsidRDefault="003732D8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Cena Díla </w:t>
            </w:r>
          </w:p>
        </w:tc>
        <w:tc>
          <w:tcPr>
            <w:tcW w:w="7116" w:type="dxa"/>
            <w:vAlign w:val="center"/>
          </w:tcPr>
          <w:p w14:paraId="1F465DA8" w14:textId="55F9C361" w:rsidR="00590503" w:rsidRPr="007C1E41" w:rsidRDefault="003732D8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Cenu za Dílo dle článku </w:t>
            </w:r>
            <w:r w:rsidRPr="00520CA5">
              <w:rPr>
                <w:sz w:val="20"/>
              </w:rPr>
              <w:t>8.1</w:t>
            </w:r>
            <w:r w:rsidR="00A54023" w:rsidRPr="007C1E41">
              <w:rPr>
                <w:sz w:val="20"/>
              </w:rPr>
              <w:t xml:space="preserve"> Smlouvy o Dílo</w:t>
            </w:r>
            <w:r w:rsidR="00B37AF7">
              <w:rPr>
                <w:sz w:val="20"/>
              </w:rPr>
              <w:t>;</w:t>
            </w:r>
          </w:p>
        </w:tc>
      </w:tr>
      <w:tr w:rsidR="00590503" w:rsidRPr="00D0619D" w14:paraId="169D78D4" w14:textId="77777777" w:rsidTr="00DE7704">
        <w:trPr>
          <w:jc w:val="center"/>
        </w:trPr>
        <w:tc>
          <w:tcPr>
            <w:tcW w:w="3369" w:type="dxa"/>
            <w:vAlign w:val="center"/>
          </w:tcPr>
          <w:p w14:paraId="47A91585" w14:textId="42026977" w:rsidR="00590503" w:rsidRPr="007C1E41" w:rsidRDefault="001E4FFA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Cena Dílčího plnění</w:t>
            </w:r>
          </w:p>
        </w:tc>
        <w:tc>
          <w:tcPr>
            <w:tcW w:w="7116" w:type="dxa"/>
            <w:vAlign w:val="center"/>
          </w:tcPr>
          <w:p w14:paraId="3CAB670F" w14:textId="6608854A" w:rsidR="00590503" w:rsidRPr="007C1E41" w:rsidRDefault="00A97EC5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Cenu </w:t>
            </w:r>
            <w:r w:rsidR="00F905B0" w:rsidRPr="007C1E41">
              <w:rPr>
                <w:sz w:val="20"/>
              </w:rPr>
              <w:t>Dílčího plnění dle článku 8.3.1.</w:t>
            </w:r>
            <w:r w:rsidR="00A54023" w:rsidRPr="007C1E41">
              <w:rPr>
                <w:sz w:val="20"/>
              </w:rPr>
              <w:t xml:space="preserve"> Smlouvy o Dílo</w:t>
            </w:r>
            <w:r w:rsidR="00B37AF7">
              <w:rPr>
                <w:sz w:val="20"/>
              </w:rPr>
              <w:t>;</w:t>
            </w:r>
          </w:p>
        </w:tc>
      </w:tr>
      <w:tr w:rsidR="00E02F2C" w:rsidRPr="00D0619D" w14:paraId="0D212EBA" w14:textId="77777777" w:rsidTr="00DE7704">
        <w:trPr>
          <w:jc w:val="center"/>
        </w:trPr>
        <w:tc>
          <w:tcPr>
            <w:tcW w:w="3369" w:type="dxa"/>
            <w:vAlign w:val="center"/>
          </w:tcPr>
          <w:p w14:paraId="0BCBF7B7" w14:textId="2DBE4B91" w:rsidR="00E02F2C" w:rsidRPr="007C1E41" w:rsidRDefault="00E02F2C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Cena Služeb</w:t>
            </w:r>
          </w:p>
        </w:tc>
        <w:tc>
          <w:tcPr>
            <w:tcW w:w="7116" w:type="dxa"/>
            <w:vAlign w:val="center"/>
          </w:tcPr>
          <w:p w14:paraId="2AEACF58" w14:textId="01E3112A" w:rsidR="00E02F2C" w:rsidRPr="007C1E41" w:rsidRDefault="00A54023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Cenu za </w:t>
            </w:r>
            <w:r w:rsidR="00344905" w:rsidRPr="007C1E41">
              <w:rPr>
                <w:sz w:val="20"/>
              </w:rPr>
              <w:t xml:space="preserve">Služby dle </w:t>
            </w:r>
            <w:r w:rsidR="0042244A" w:rsidRPr="007C1E41">
              <w:rPr>
                <w:sz w:val="20"/>
              </w:rPr>
              <w:t>článku</w:t>
            </w:r>
            <w:r w:rsidR="00344905" w:rsidRPr="007C1E41">
              <w:rPr>
                <w:sz w:val="20"/>
              </w:rPr>
              <w:t xml:space="preserve"> 5 Servisní smlouvy</w:t>
            </w:r>
            <w:r w:rsidR="00B37AF7">
              <w:rPr>
                <w:sz w:val="20"/>
              </w:rPr>
              <w:t>;</w:t>
            </w:r>
          </w:p>
        </w:tc>
      </w:tr>
      <w:tr w:rsidR="00FE607A" w:rsidRPr="00D0619D" w14:paraId="0C864A14" w14:textId="77777777" w:rsidTr="00DE7704">
        <w:trPr>
          <w:jc w:val="center"/>
        </w:trPr>
        <w:tc>
          <w:tcPr>
            <w:tcW w:w="3369" w:type="dxa"/>
            <w:vAlign w:val="center"/>
          </w:tcPr>
          <w:p w14:paraId="4FA8E07F" w14:textId="3DA42067" w:rsidR="00FE607A" w:rsidRPr="007C1E41" w:rsidRDefault="001E4FFA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Cena Zboží</w:t>
            </w:r>
          </w:p>
        </w:tc>
        <w:tc>
          <w:tcPr>
            <w:tcW w:w="7116" w:type="dxa"/>
            <w:vAlign w:val="center"/>
          </w:tcPr>
          <w:p w14:paraId="1CB951DD" w14:textId="3C3829CA" w:rsidR="00FE607A" w:rsidRPr="007C1E41" w:rsidRDefault="00F905B0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Znamen</w:t>
            </w:r>
            <w:r w:rsidR="00D67603" w:rsidRPr="007C1E41">
              <w:rPr>
                <w:sz w:val="20"/>
              </w:rPr>
              <w:t>á Cenu Zboží dle článku 8.4.</w:t>
            </w:r>
            <w:r w:rsidR="00344905" w:rsidRPr="007C1E41">
              <w:rPr>
                <w:sz w:val="20"/>
              </w:rPr>
              <w:t xml:space="preserve"> Smlouvy o Dílo</w:t>
            </w:r>
            <w:r w:rsidR="00B37AF7">
              <w:rPr>
                <w:sz w:val="20"/>
              </w:rPr>
              <w:t>;</w:t>
            </w:r>
          </w:p>
        </w:tc>
      </w:tr>
      <w:tr w:rsidR="00C2484E" w:rsidRPr="00D0619D" w14:paraId="296F54F0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86C9" w14:textId="52F215C4" w:rsidR="00C2484E" w:rsidRPr="007C1E41" w:rsidRDefault="00C2484E" w:rsidP="006F3133">
            <w:pPr>
              <w:ind w:left="1702" w:hanging="1702"/>
              <w:rPr>
                <w:b/>
                <w:sz w:val="20"/>
              </w:rPr>
            </w:pPr>
            <w:r>
              <w:rPr>
                <w:b/>
                <w:sz w:val="20"/>
              </w:rPr>
              <w:t>CIA analýza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CD85" w14:textId="62079380" w:rsidR="00C2484E" w:rsidRPr="007C1E41" w:rsidRDefault="00C2484E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rPr>
                <w:color w:val="000000"/>
                <w:sz w:val="20"/>
                <w:lang w:eastAsia="cs-CZ"/>
              </w:rPr>
            </w:pPr>
            <w:r w:rsidRPr="00C2484E">
              <w:rPr>
                <w:color w:val="000000"/>
                <w:sz w:val="20"/>
                <w:lang w:eastAsia="cs-CZ"/>
              </w:rPr>
              <w:t>CIA (</w:t>
            </w:r>
            <w:proofErr w:type="spellStart"/>
            <w:r w:rsidRPr="00C2484E">
              <w:rPr>
                <w:color w:val="000000"/>
                <w:sz w:val="20"/>
                <w:lang w:eastAsia="cs-CZ"/>
              </w:rPr>
              <w:t>Confidentiality</w:t>
            </w:r>
            <w:proofErr w:type="spellEnd"/>
            <w:r w:rsidRPr="00C2484E">
              <w:rPr>
                <w:color w:val="000000"/>
                <w:sz w:val="20"/>
                <w:lang w:eastAsia="cs-CZ"/>
              </w:rPr>
              <w:t xml:space="preserve"> – Integrity – </w:t>
            </w:r>
            <w:proofErr w:type="spellStart"/>
            <w:r w:rsidRPr="00C2484E">
              <w:rPr>
                <w:color w:val="000000"/>
                <w:sz w:val="20"/>
                <w:lang w:eastAsia="cs-CZ"/>
              </w:rPr>
              <w:t>Availability</w:t>
            </w:r>
            <w:proofErr w:type="spellEnd"/>
            <w:r w:rsidRPr="00C2484E">
              <w:rPr>
                <w:color w:val="000000"/>
                <w:sz w:val="20"/>
                <w:lang w:eastAsia="cs-CZ"/>
              </w:rPr>
              <w:t>; důvěrnost – integrita – dostupnost) - cílem takové analýzy je identifikace informací, které společnost zpracovává a dále určení hrozeb, které by mohly ohrozit důvěrnost, integritu a dostupnost těchto informací. Pro jednotlivé typy informací se poté na základě takto provedené analýzy rizik určí formou nějakého závazného dokumentu klasifikační stupně a zároveň se pro jednotlivé klasifikační stupně rozhodne o zavedení příslušných opatření, které musí všichni zaměstnanci dodržovat, aby byla zajištěna důvěrnost, integrita a dostupnost těchto informací.</w:t>
            </w:r>
          </w:p>
        </w:tc>
      </w:tr>
      <w:tr w:rsidR="00860B42" w:rsidRPr="00D0619D" w14:paraId="0C5602D1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6174" w14:textId="7734ED6F" w:rsidR="00860B42" w:rsidRPr="007C1E41" w:rsidRDefault="00860B42" w:rsidP="006F3133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Dílčí plnění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92CF" w14:textId="1E3ACCB1" w:rsidR="00860B42" w:rsidRPr="007C1E41" w:rsidRDefault="00860B42" w:rsidP="002B6C0C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služby poskytované Dodavatelem Zadavateli podle článku </w:t>
            </w:r>
            <w:r w:rsidRPr="00520CA5">
              <w:rPr>
                <w:color w:val="000000"/>
                <w:sz w:val="20"/>
                <w:lang w:eastAsia="cs-CZ"/>
              </w:rPr>
              <w:t>6</w:t>
            </w:r>
            <w:r w:rsidRPr="007C1E41">
              <w:rPr>
                <w:color w:val="000000"/>
                <w:sz w:val="20"/>
                <w:lang w:eastAsia="cs-CZ"/>
              </w:rPr>
              <w:t xml:space="preserve"> Smlouvy</w:t>
            </w:r>
            <w:r w:rsidRPr="007C1E41">
              <w:rPr>
                <w:sz w:val="20"/>
              </w:rPr>
              <w:t xml:space="preserve"> </w:t>
            </w:r>
            <w:r w:rsidR="00742196">
              <w:rPr>
                <w:sz w:val="20"/>
              </w:rPr>
              <w:t xml:space="preserve">o Dílo </w:t>
            </w:r>
            <w:r w:rsidRPr="007C1E41">
              <w:rPr>
                <w:sz w:val="20"/>
              </w:rPr>
              <w:t xml:space="preserve">v oblasti rozvoje </w:t>
            </w:r>
            <w:r w:rsidR="00923423" w:rsidRPr="007C1E41">
              <w:rPr>
                <w:sz w:val="20"/>
              </w:rPr>
              <w:t>systému MDTS</w:t>
            </w:r>
            <w:r w:rsidRPr="007C1E41">
              <w:rPr>
                <w:sz w:val="20"/>
              </w:rPr>
              <w:t xml:space="preserve"> provozovaného Zadavatelem, zejména v oblasti </w:t>
            </w:r>
            <w:r w:rsidR="00531BBB" w:rsidRPr="007C1E41">
              <w:rPr>
                <w:sz w:val="20"/>
              </w:rPr>
              <w:t>MUM</w:t>
            </w:r>
            <w:r w:rsidR="00C61364" w:rsidRPr="007C1E41">
              <w:rPr>
                <w:sz w:val="20"/>
              </w:rPr>
              <w:t>, MSUM a</w:t>
            </w:r>
            <w:r w:rsidRPr="007C1E41">
              <w:rPr>
                <w:sz w:val="20"/>
              </w:rPr>
              <w:t xml:space="preserve"> v oblasti integrací </w:t>
            </w:r>
            <w:r w:rsidR="00F15BEC" w:rsidRPr="007C1E41">
              <w:rPr>
                <w:sz w:val="20"/>
              </w:rPr>
              <w:t>systému MDTS</w:t>
            </w:r>
            <w:r w:rsidR="00784EDC" w:rsidRPr="007C1E41">
              <w:rPr>
                <w:sz w:val="20"/>
              </w:rPr>
              <w:t xml:space="preserve"> na jiné systémy</w:t>
            </w:r>
            <w:r w:rsidR="00B37AF7">
              <w:rPr>
                <w:sz w:val="20"/>
              </w:rPr>
              <w:t>;</w:t>
            </w:r>
          </w:p>
        </w:tc>
      </w:tr>
      <w:tr w:rsidR="00D0619D" w:rsidRPr="00D0619D" w14:paraId="420763CF" w14:textId="77777777" w:rsidTr="00DE7704">
        <w:trPr>
          <w:jc w:val="center"/>
        </w:trPr>
        <w:tc>
          <w:tcPr>
            <w:tcW w:w="3369" w:type="dxa"/>
            <w:vAlign w:val="center"/>
          </w:tcPr>
          <w:p w14:paraId="2B392EF3" w14:textId="77777777" w:rsidR="00D0619D" w:rsidRPr="007C1E41" w:rsidRDefault="00D0619D" w:rsidP="00D0619D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Dílo </w:t>
            </w:r>
          </w:p>
        </w:tc>
        <w:tc>
          <w:tcPr>
            <w:tcW w:w="7116" w:type="dxa"/>
            <w:vAlign w:val="center"/>
          </w:tcPr>
          <w:p w14:paraId="4BCAE6DC" w14:textId="50CB612A" w:rsidR="00DE4A9C" w:rsidRPr="007C1E41" w:rsidRDefault="00D0619D" w:rsidP="002B6C0C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 xml:space="preserve">znamená výsledek činnosti Dodavatele, jejímž cílem je navržení, vytvoření, dodání, instalace a implementace </w:t>
            </w:r>
            <w:r w:rsidR="00664ABE" w:rsidRPr="007C1E41">
              <w:rPr>
                <w:sz w:val="20"/>
                <w:lang w:eastAsia="cs-CZ"/>
              </w:rPr>
              <w:t>systému MDTS</w:t>
            </w:r>
            <w:r w:rsidRPr="007C1E41">
              <w:rPr>
                <w:sz w:val="20"/>
                <w:lang w:eastAsia="cs-CZ"/>
              </w:rPr>
              <w:t xml:space="preserve"> </w:t>
            </w:r>
            <w:commentRangeStart w:id="1"/>
            <w:commentRangeStart w:id="2"/>
            <w:r w:rsidRPr="007C1E41">
              <w:rPr>
                <w:sz w:val="20"/>
                <w:lang w:eastAsia="cs-CZ"/>
              </w:rPr>
              <w:t>nebo jeho části</w:t>
            </w:r>
            <w:commentRangeEnd w:id="1"/>
            <w:r>
              <w:rPr>
                <w:rStyle w:val="Odkaznakoment"/>
              </w:rPr>
              <w:commentReference w:id="1"/>
            </w:r>
            <w:commentRangeEnd w:id="2"/>
            <w:r w:rsidR="00637BA6">
              <w:rPr>
                <w:rStyle w:val="Odkaznakoment"/>
              </w:rPr>
              <w:commentReference w:id="2"/>
            </w:r>
            <w:r w:rsidRPr="007C1E41">
              <w:rPr>
                <w:sz w:val="20"/>
                <w:lang w:eastAsia="cs-CZ"/>
              </w:rPr>
              <w:t xml:space="preserve">, včetně vypracování projektů, veškerých analýz, harmonogramů a plánů spojených s implementací, nasazením a s provozem </w:t>
            </w:r>
            <w:r w:rsidR="00664ABE" w:rsidRPr="007C1E41">
              <w:rPr>
                <w:sz w:val="20"/>
                <w:lang w:eastAsia="cs-CZ"/>
              </w:rPr>
              <w:t xml:space="preserve">systému </w:t>
            </w:r>
            <w:r w:rsidR="00664ABE" w:rsidRPr="00BF39C9">
              <w:rPr>
                <w:sz w:val="20"/>
                <w:lang w:eastAsia="cs-CZ"/>
              </w:rPr>
              <w:t>MDTS</w:t>
            </w:r>
            <w:r w:rsidRPr="00BF39C9">
              <w:rPr>
                <w:sz w:val="20"/>
                <w:lang w:eastAsia="cs-CZ"/>
              </w:rPr>
              <w:t xml:space="preserve">, realizace implementace </w:t>
            </w:r>
            <w:r w:rsidR="00664ABE" w:rsidRPr="00BF39C9">
              <w:rPr>
                <w:sz w:val="20"/>
                <w:lang w:eastAsia="cs-CZ"/>
              </w:rPr>
              <w:t>systému MDTS</w:t>
            </w:r>
            <w:r w:rsidRPr="00BF39C9">
              <w:rPr>
                <w:sz w:val="20"/>
                <w:lang w:eastAsia="cs-CZ"/>
              </w:rPr>
              <w:t xml:space="preserve"> a jeho uzpůsobení potřebám Zadavatele; </w:t>
            </w:r>
            <w:r w:rsidR="00011F54" w:rsidRPr="00BF39C9">
              <w:rPr>
                <w:sz w:val="20"/>
                <w:lang w:eastAsia="cs-CZ"/>
              </w:rPr>
              <w:t>Dílo</w:t>
            </w:r>
            <w:r w:rsidR="00C84E45" w:rsidRPr="002B6C0C">
              <w:rPr>
                <w:sz w:val="20"/>
                <w:lang w:eastAsia="cs-CZ"/>
              </w:rPr>
              <w:t> </w:t>
            </w:r>
            <w:r w:rsidR="00C84E45" w:rsidRPr="00BF39C9">
              <w:rPr>
                <w:sz w:val="20"/>
                <w:lang w:eastAsia="cs-CZ"/>
              </w:rPr>
              <w:t>splňuje požadavky</w:t>
            </w:r>
            <w:r w:rsidR="000F66FC" w:rsidRPr="002B6C0C">
              <w:rPr>
                <w:sz w:val="20"/>
                <w:lang w:eastAsia="cs-CZ"/>
              </w:rPr>
              <w:t xml:space="preserve"> </w:t>
            </w:r>
            <w:r w:rsidR="000F66FC" w:rsidRPr="00BF39C9">
              <w:rPr>
                <w:sz w:val="20"/>
                <w:lang w:eastAsia="cs-CZ"/>
              </w:rPr>
              <w:t>přílohy</w:t>
            </w:r>
            <w:r w:rsidR="00B34B70" w:rsidRPr="00BF39C9">
              <w:rPr>
                <w:sz w:val="20"/>
                <w:lang w:eastAsia="cs-CZ"/>
              </w:rPr>
              <w:t xml:space="preserve"> </w:t>
            </w:r>
            <w:r w:rsidR="00B34B70" w:rsidRPr="002B6C0C">
              <w:rPr>
                <w:sz w:val="20"/>
                <w:lang w:eastAsia="cs-CZ"/>
              </w:rPr>
              <w:t>2</w:t>
            </w:r>
            <w:r w:rsidR="00B34B70" w:rsidRPr="007C1E41">
              <w:rPr>
                <w:sz w:val="20"/>
                <w:lang w:eastAsia="cs-CZ"/>
              </w:rPr>
              <w:t xml:space="preserve"> </w:t>
            </w:r>
            <w:r w:rsidR="00593FEF" w:rsidRPr="00520CA5">
              <w:rPr>
                <w:sz w:val="20"/>
                <w:lang w:eastAsia="cs-CZ"/>
              </w:rPr>
              <w:t>Smlouvy</w:t>
            </w:r>
            <w:r w:rsidR="00BF39C9" w:rsidRPr="00520CA5">
              <w:rPr>
                <w:sz w:val="20"/>
                <w:lang w:eastAsia="cs-CZ"/>
              </w:rPr>
              <w:t xml:space="preserve"> o Dílo</w:t>
            </w:r>
            <w:r w:rsidR="00593FEF" w:rsidRPr="007C1E41">
              <w:rPr>
                <w:sz w:val="20"/>
                <w:lang w:eastAsia="cs-CZ"/>
              </w:rPr>
              <w:t xml:space="preserve"> </w:t>
            </w:r>
            <w:r w:rsidR="00B34B70" w:rsidRPr="007C1E41">
              <w:rPr>
                <w:sz w:val="20"/>
                <w:lang w:eastAsia="cs-CZ"/>
              </w:rPr>
              <w:t>a dále je specifikován</w:t>
            </w:r>
            <w:r w:rsidR="00593FEF" w:rsidRPr="007C1E41">
              <w:rPr>
                <w:sz w:val="20"/>
                <w:lang w:eastAsia="cs-CZ"/>
              </w:rPr>
              <w:t>o</w:t>
            </w:r>
            <w:r w:rsidR="00B34B70" w:rsidRPr="007C1E41">
              <w:rPr>
                <w:sz w:val="20"/>
                <w:lang w:eastAsia="cs-CZ"/>
              </w:rPr>
              <w:t xml:space="preserve"> v příloze 3 Smlouvy</w:t>
            </w:r>
            <w:r w:rsidR="00E17DF4">
              <w:rPr>
                <w:sz w:val="20"/>
                <w:lang w:eastAsia="cs-CZ"/>
              </w:rPr>
              <w:t xml:space="preserve"> o Dílo</w:t>
            </w:r>
            <w:r w:rsidR="00B34B70" w:rsidRPr="007C1E41">
              <w:rPr>
                <w:sz w:val="20"/>
                <w:lang w:eastAsia="cs-CZ"/>
              </w:rPr>
              <w:t xml:space="preserve"> (Návrh Dodavatele)</w:t>
            </w:r>
            <w:r w:rsidR="00A83156" w:rsidRPr="007C1E41">
              <w:rPr>
                <w:sz w:val="20"/>
                <w:lang w:eastAsia="cs-CZ"/>
              </w:rPr>
              <w:t>;</w:t>
            </w:r>
            <w:r w:rsidR="00011F54" w:rsidRPr="007C1E41">
              <w:rPr>
                <w:sz w:val="20"/>
                <w:lang w:eastAsia="cs-CZ"/>
              </w:rPr>
              <w:t xml:space="preserve"> </w:t>
            </w:r>
          </w:p>
        </w:tc>
      </w:tr>
      <w:tr w:rsidR="00D0619D" w:rsidRPr="00D0619D" w14:paraId="54AE14CF" w14:textId="77777777" w:rsidTr="00DE7704">
        <w:trPr>
          <w:jc w:val="center"/>
        </w:trPr>
        <w:tc>
          <w:tcPr>
            <w:tcW w:w="3369" w:type="dxa"/>
            <w:vAlign w:val="center"/>
          </w:tcPr>
          <w:p w14:paraId="3583691C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Dodavatel</w:t>
            </w:r>
          </w:p>
        </w:tc>
        <w:tc>
          <w:tcPr>
            <w:tcW w:w="7116" w:type="dxa"/>
            <w:vAlign w:val="center"/>
          </w:tcPr>
          <w:p w14:paraId="0D641CB5" w14:textId="2718C374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má význam uvedený v záhlaví </w:t>
            </w:r>
            <w:r w:rsidR="00D469EA" w:rsidRPr="007C1E41">
              <w:rPr>
                <w:sz w:val="20"/>
              </w:rPr>
              <w:t>S</w:t>
            </w:r>
            <w:r w:rsidRPr="007C1E41">
              <w:rPr>
                <w:sz w:val="20"/>
              </w:rPr>
              <w:t>mlouvy</w:t>
            </w:r>
            <w:r w:rsidR="00E17DF4">
              <w:rPr>
                <w:sz w:val="20"/>
              </w:rPr>
              <w:t xml:space="preserve"> o Dílo</w:t>
            </w:r>
            <w:r w:rsidR="00382F52">
              <w:rPr>
                <w:sz w:val="20"/>
              </w:rPr>
              <w:t xml:space="preserve"> a Servisní smlo</w:t>
            </w:r>
            <w:r w:rsidR="00EE75F9">
              <w:rPr>
                <w:sz w:val="20"/>
              </w:rPr>
              <w:t>u</w:t>
            </w:r>
            <w:r w:rsidR="00382F52">
              <w:rPr>
                <w:sz w:val="20"/>
              </w:rPr>
              <w:t>vy</w:t>
            </w:r>
            <w:r w:rsidRPr="007C1E41">
              <w:rPr>
                <w:sz w:val="20"/>
              </w:rPr>
              <w:t>;</w:t>
            </w:r>
          </w:p>
        </w:tc>
      </w:tr>
      <w:tr w:rsidR="00D0619D" w:rsidRPr="00D0619D" w14:paraId="44748A26" w14:textId="77777777" w:rsidTr="00DE7704">
        <w:trPr>
          <w:jc w:val="center"/>
        </w:trPr>
        <w:tc>
          <w:tcPr>
            <w:tcW w:w="3369" w:type="dxa"/>
            <w:vAlign w:val="center"/>
          </w:tcPr>
          <w:p w14:paraId="356126DC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Dokumentace</w:t>
            </w:r>
          </w:p>
        </w:tc>
        <w:tc>
          <w:tcPr>
            <w:tcW w:w="7116" w:type="dxa"/>
            <w:vAlign w:val="center"/>
          </w:tcPr>
          <w:p w14:paraId="6B1CA1B5" w14:textId="3373A880" w:rsidR="00A26251" w:rsidRPr="00D0619D" w:rsidRDefault="00501E1A" w:rsidP="000A013D">
            <w:pPr>
              <w:spacing w:before="40" w:after="40"/>
              <w:ind w:left="174"/>
            </w:pPr>
            <w:r w:rsidRPr="007C1E41">
              <w:rPr>
                <w:sz w:val="20"/>
              </w:rPr>
              <w:t>Z</w:t>
            </w:r>
            <w:r w:rsidR="00091F19" w:rsidRPr="007C1E41">
              <w:rPr>
                <w:sz w:val="20"/>
              </w:rPr>
              <w:t>n</w:t>
            </w:r>
            <w:r w:rsidRPr="007C1E41">
              <w:rPr>
                <w:sz w:val="20"/>
              </w:rPr>
              <w:t xml:space="preserve">amená </w:t>
            </w:r>
            <w:r w:rsidR="00104F4C" w:rsidRPr="007C1E41">
              <w:rPr>
                <w:sz w:val="20"/>
              </w:rPr>
              <w:t xml:space="preserve">veškerou potřebnou dokumentaci </w:t>
            </w:r>
            <w:r w:rsidR="00D83A05" w:rsidRPr="007C1E41">
              <w:rPr>
                <w:sz w:val="20"/>
              </w:rPr>
              <w:t>k</w:t>
            </w:r>
            <w:r w:rsidR="000F66FC" w:rsidRPr="007C1E41">
              <w:rPr>
                <w:sz w:val="20"/>
              </w:rPr>
              <w:t> </w:t>
            </w:r>
            <w:r w:rsidR="003206CC" w:rsidRPr="007C1E41">
              <w:rPr>
                <w:sz w:val="20"/>
              </w:rPr>
              <w:t>S</w:t>
            </w:r>
            <w:r w:rsidR="00091F19" w:rsidRPr="007C1E41">
              <w:rPr>
                <w:sz w:val="20"/>
              </w:rPr>
              <w:t>ystém</w:t>
            </w:r>
            <w:r w:rsidR="006C7154" w:rsidRPr="007C1E41">
              <w:rPr>
                <w:sz w:val="20"/>
              </w:rPr>
              <w:t>u</w:t>
            </w:r>
            <w:r w:rsidR="000F66FC" w:rsidRPr="007C1E41">
              <w:rPr>
                <w:sz w:val="20"/>
              </w:rPr>
              <w:t xml:space="preserve"> MDTS</w:t>
            </w:r>
            <w:r w:rsidR="00315A87" w:rsidRPr="007C1E41">
              <w:rPr>
                <w:sz w:val="20"/>
              </w:rPr>
              <w:t xml:space="preserve"> a jeho provozu</w:t>
            </w:r>
            <w:r w:rsidR="26D25C94" w:rsidRPr="007C1E41">
              <w:rPr>
                <w:sz w:val="20"/>
              </w:rPr>
              <w:t>,</w:t>
            </w:r>
            <w:r w:rsidR="006838FE" w:rsidRPr="007C1E41">
              <w:rPr>
                <w:sz w:val="20"/>
              </w:rPr>
              <w:t xml:space="preserve"> </w:t>
            </w:r>
            <w:r w:rsidR="5891AF2F" w:rsidRPr="007C1E41">
              <w:rPr>
                <w:sz w:val="20"/>
              </w:rPr>
              <w:t xml:space="preserve">například </w:t>
            </w:r>
            <w:r w:rsidR="008641DB" w:rsidRPr="007C1E41">
              <w:rPr>
                <w:sz w:val="20"/>
              </w:rPr>
              <w:t xml:space="preserve">dle </w:t>
            </w:r>
            <w:r w:rsidR="7AC123E2" w:rsidRPr="007C1E41">
              <w:rPr>
                <w:sz w:val="20"/>
              </w:rPr>
              <w:t xml:space="preserve">článku 2.1.2 přílohy 2 </w:t>
            </w:r>
            <w:r w:rsidR="0025742B" w:rsidRPr="007C1E41">
              <w:rPr>
                <w:sz w:val="20"/>
              </w:rPr>
              <w:t>Servisní smlouvy</w:t>
            </w:r>
            <w:r w:rsidR="00B50417">
              <w:rPr>
                <w:sz w:val="20"/>
              </w:rPr>
              <w:t xml:space="preserve"> či přílohy č.</w:t>
            </w:r>
            <w:r w:rsidR="00E6312B">
              <w:rPr>
                <w:sz w:val="20"/>
              </w:rPr>
              <w:t>2</w:t>
            </w:r>
            <w:r w:rsidR="00B50417">
              <w:rPr>
                <w:sz w:val="20"/>
              </w:rPr>
              <w:t xml:space="preserve"> S</w:t>
            </w:r>
            <w:r w:rsidR="00D16E2A">
              <w:rPr>
                <w:sz w:val="20"/>
              </w:rPr>
              <w:t>mlouvy o Dílo</w:t>
            </w:r>
            <w:r w:rsidR="00B37AF7">
              <w:rPr>
                <w:sz w:val="20"/>
              </w:rPr>
              <w:t>;</w:t>
            </w:r>
          </w:p>
        </w:tc>
      </w:tr>
      <w:tr w:rsidR="0039006B" w:rsidRPr="00D0619D" w14:paraId="7AA032F7" w14:textId="77777777" w:rsidTr="00DE7704">
        <w:trPr>
          <w:jc w:val="center"/>
        </w:trPr>
        <w:tc>
          <w:tcPr>
            <w:tcW w:w="3369" w:type="dxa"/>
            <w:vAlign w:val="center"/>
          </w:tcPr>
          <w:p w14:paraId="277A6BF2" w14:textId="6672C26E" w:rsidR="0039006B" w:rsidRPr="007C1E41" w:rsidRDefault="0039006B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Doplňkové služby</w:t>
            </w:r>
          </w:p>
        </w:tc>
        <w:tc>
          <w:tcPr>
            <w:tcW w:w="7116" w:type="dxa"/>
            <w:vAlign w:val="center"/>
          </w:tcPr>
          <w:p w14:paraId="1E8BF76F" w14:textId="60AB016C" w:rsidR="0039006B" w:rsidRPr="007C1E41" w:rsidRDefault="00332BE7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Činnosti nad rámec Základních služeb v Servisní smlouvě, popsané v části 1.</w:t>
            </w:r>
            <w:r w:rsidR="009F7EEF" w:rsidRPr="007C1E41">
              <w:rPr>
                <w:sz w:val="20"/>
              </w:rPr>
              <w:t xml:space="preserve">2. </w:t>
            </w:r>
            <w:r w:rsidR="00AE6657" w:rsidRPr="007C1E41">
              <w:rPr>
                <w:sz w:val="20"/>
              </w:rPr>
              <w:t xml:space="preserve">přílohy 2 </w:t>
            </w:r>
            <w:r w:rsidR="009F7EEF" w:rsidRPr="007C1E41">
              <w:rPr>
                <w:sz w:val="20"/>
              </w:rPr>
              <w:t xml:space="preserve">Servisní </w:t>
            </w:r>
            <w:r w:rsidR="00852502" w:rsidRPr="007C1E41">
              <w:rPr>
                <w:sz w:val="20"/>
              </w:rPr>
              <w:t>smlouvy</w:t>
            </w:r>
            <w:r w:rsidR="00B37AF7">
              <w:rPr>
                <w:sz w:val="20"/>
              </w:rPr>
              <w:t>;</w:t>
            </w:r>
          </w:p>
        </w:tc>
      </w:tr>
      <w:tr w:rsidR="00335F04" w:rsidRPr="00D0619D" w14:paraId="0A862FA2" w14:textId="77777777" w:rsidTr="00DE7704">
        <w:trPr>
          <w:jc w:val="center"/>
        </w:trPr>
        <w:tc>
          <w:tcPr>
            <w:tcW w:w="3369" w:type="dxa"/>
            <w:vAlign w:val="center"/>
          </w:tcPr>
          <w:p w14:paraId="08D25E7F" w14:textId="59590532" w:rsidR="00335F04" w:rsidRPr="007C1E41" w:rsidRDefault="00335F04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DS</w:t>
            </w:r>
          </w:p>
        </w:tc>
        <w:tc>
          <w:tcPr>
            <w:tcW w:w="7116" w:type="dxa"/>
            <w:vAlign w:val="center"/>
          </w:tcPr>
          <w:p w14:paraId="097FE523" w14:textId="7D5D949F" w:rsidR="00335F04" w:rsidRPr="007C1E41" w:rsidRDefault="00335F04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Distribuční síť</w:t>
            </w:r>
            <w:r w:rsidR="11CE94F1" w:rsidRPr="007C1E41">
              <w:rPr>
                <w:sz w:val="20"/>
              </w:rPr>
              <w:t xml:space="preserve"> Zadavatele</w:t>
            </w:r>
            <w:r w:rsidR="00B37AF7">
              <w:rPr>
                <w:sz w:val="20"/>
              </w:rPr>
              <w:t>;</w:t>
            </w:r>
          </w:p>
        </w:tc>
      </w:tr>
      <w:tr w:rsidR="00335F04" w:rsidRPr="00D0619D" w14:paraId="626FB067" w14:textId="77777777" w:rsidTr="00DE7704">
        <w:trPr>
          <w:jc w:val="center"/>
        </w:trPr>
        <w:tc>
          <w:tcPr>
            <w:tcW w:w="3369" w:type="dxa"/>
            <w:vAlign w:val="center"/>
          </w:tcPr>
          <w:p w14:paraId="2FD443C0" w14:textId="16D5AF97" w:rsidR="00335F04" w:rsidRPr="007C1E41" w:rsidRDefault="00335F04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DTS</w:t>
            </w:r>
          </w:p>
        </w:tc>
        <w:tc>
          <w:tcPr>
            <w:tcW w:w="7116" w:type="dxa"/>
            <w:vAlign w:val="center"/>
          </w:tcPr>
          <w:p w14:paraId="7D37D83E" w14:textId="5BF660D0" w:rsidR="00335F04" w:rsidRPr="007C1E41" w:rsidRDefault="00335F04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Distribuční transformační stanice</w:t>
            </w:r>
            <w:r w:rsidR="00E07603" w:rsidRPr="007C1E41">
              <w:rPr>
                <w:sz w:val="20"/>
              </w:rPr>
              <w:t xml:space="preserve"> VN/NN</w:t>
            </w:r>
            <w:r w:rsidR="00B37AF7">
              <w:rPr>
                <w:sz w:val="20"/>
              </w:rPr>
              <w:t>;</w:t>
            </w:r>
          </w:p>
        </w:tc>
      </w:tr>
      <w:tr w:rsidR="00D0619D" w:rsidRPr="00D0619D" w14:paraId="165E7B65" w14:textId="77777777" w:rsidTr="00DE7704">
        <w:trPr>
          <w:jc w:val="center"/>
        </w:trPr>
        <w:tc>
          <w:tcPr>
            <w:tcW w:w="3369" w:type="dxa"/>
            <w:vAlign w:val="center"/>
          </w:tcPr>
          <w:p w14:paraId="47DA762D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Důvěrné informace</w:t>
            </w:r>
          </w:p>
        </w:tc>
        <w:tc>
          <w:tcPr>
            <w:tcW w:w="7116" w:type="dxa"/>
            <w:vAlign w:val="center"/>
          </w:tcPr>
          <w:p w14:paraId="22F46F4C" w14:textId="173B60A0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má význam uvedený v článku </w:t>
            </w:r>
            <w:r w:rsidRPr="00520CA5">
              <w:rPr>
                <w:sz w:val="20"/>
              </w:rPr>
              <w:t>1</w:t>
            </w:r>
            <w:r w:rsidR="00D93E45" w:rsidRPr="00520CA5">
              <w:rPr>
                <w:sz w:val="20"/>
              </w:rPr>
              <w:t>7</w:t>
            </w:r>
            <w:r w:rsidRPr="00520CA5">
              <w:rPr>
                <w:sz w:val="20"/>
              </w:rPr>
              <w:t xml:space="preserve">.1 </w:t>
            </w:r>
            <w:r w:rsidR="00D469EA" w:rsidRPr="00520CA5">
              <w:rPr>
                <w:sz w:val="20"/>
              </w:rPr>
              <w:t>S</w:t>
            </w:r>
            <w:r w:rsidRPr="00520CA5">
              <w:rPr>
                <w:sz w:val="20"/>
              </w:rPr>
              <w:t>mlouvy</w:t>
            </w:r>
            <w:r w:rsidR="00AB75EE" w:rsidRPr="00520CA5">
              <w:rPr>
                <w:sz w:val="20"/>
              </w:rPr>
              <w:t xml:space="preserve"> o Dílo</w:t>
            </w:r>
            <w:r w:rsidR="00A92691" w:rsidRPr="00520CA5">
              <w:rPr>
                <w:sz w:val="20"/>
              </w:rPr>
              <w:t xml:space="preserve"> a </w:t>
            </w:r>
            <w:r w:rsidR="00EE75F9" w:rsidRPr="00520CA5">
              <w:rPr>
                <w:sz w:val="20"/>
              </w:rPr>
              <w:t xml:space="preserve">článku </w:t>
            </w:r>
            <w:r w:rsidR="00B11A18" w:rsidRPr="00520CA5">
              <w:rPr>
                <w:sz w:val="20"/>
              </w:rPr>
              <w:t xml:space="preserve">15.1 </w:t>
            </w:r>
            <w:r w:rsidR="00A92691" w:rsidRPr="00520CA5">
              <w:rPr>
                <w:sz w:val="20"/>
              </w:rPr>
              <w:t>Servisní Smlouvy</w:t>
            </w:r>
            <w:r w:rsidRPr="00520CA5">
              <w:rPr>
                <w:sz w:val="20"/>
              </w:rPr>
              <w:t>;</w:t>
            </w:r>
            <w:r w:rsidRPr="007C1E41">
              <w:rPr>
                <w:sz w:val="20"/>
              </w:rPr>
              <w:t xml:space="preserve"> </w:t>
            </w:r>
          </w:p>
        </w:tc>
      </w:tr>
      <w:tr w:rsidR="00E01740" w:rsidRPr="00D0619D" w14:paraId="2BE9E5B6" w14:textId="77777777" w:rsidTr="00DE7704">
        <w:trPr>
          <w:jc w:val="center"/>
        </w:trPr>
        <w:tc>
          <w:tcPr>
            <w:tcW w:w="3369" w:type="dxa"/>
            <w:vAlign w:val="center"/>
          </w:tcPr>
          <w:p w14:paraId="50B800B7" w14:textId="50CB1B43" w:rsidR="00E01740" w:rsidRPr="007C1E41" w:rsidRDefault="00E01740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Exit</w:t>
            </w:r>
          </w:p>
        </w:tc>
        <w:tc>
          <w:tcPr>
            <w:tcW w:w="7116" w:type="dxa"/>
            <w:vAlign w:val="center"/>
          </w:tcPr>
          <w:p w14:paraId="3E00487E" w14:textId="24245ECB" w:rsidR="00E01740" w:rsidRPr="007C1E41" w:rsidRDefault="00213CD3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Proces ukončení spolupráce Zadavatele a Dodavatele na provozu Systému MDTS</w:t>
            </w:r>
            <w:r w:rsidR="00B37AF7">
              <w:rPr>
                <w:sz w:val="20"/>
              </w:rPr>
              <w:t>;</w:t>
            </w:r>
          </w:p>
        </w:tc>
      </w:tr>
      <w:tr w:rsidR="00561D78" w:rsidRPr="00D0619D" w14:paraId="5227FF10" w14:textId="77777777" w:rsidTr="00DE7704">
        <w:trPr>
          <w:jc w:val="center"/>
        </w:trPr>
        <w:tc>
          <w:tcPr>
            <w:tcW w:w="3369" w:type="dxa"/>
            <w:vAlign w:val="center"/>
          </w:tcPr>
          <w:p w14:paraId="59CCE2F9" w14:textId="1623F414" w:rsidR="00561D78" w:rsidRPr="007C1E41" w:rsidRDefault="00561D78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lastRenderedPageBreak/>
              <w:t>Exit</w:t>
            </w:r>
            <w:r w:rsidR="007F300A" w:rsidRPr="007C1E41">
              <w:rPr>
                <w:b/>
                <w:sz w:val="20"/>
              </w:rPr>
              <w:t>ový</w:t>
            </w:r>
            <w:r w:rsidRPr="007C1E41">
              <w:rPr>
                <w:b/>
                <w:sz w:val="20"/>
              </w:rPr>
              <w:t xml:space="preserve"> plán</w:t>
            </w:r>
          </w:p>
        </w:tc>
        <w:tc>
          <w:tcPr>
            <w:tcW w:w="7116" w:type="dxa"/>
            <w:vAlign w:val="center"/>
          </w:tcPr>
          <w:p w14:paraId="242C4A38" w14:textId="73BF229F" w:rsidR="00561D78" w:rsidRPr="007C1E41" w:rsidRDefault="00465421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Dokument </w:t>
            </w:r>
            <w:r w:rsidR="005C06A2" w:rsidRPr="007C1E41">
              <w:rPr>
                <w:sz w:val="20"/>
              </w:rPr>
              <w:t xml:space="preserve">popisující postup </w:t>
            </w:r>
            <w:r w:rsidR="00213CD3" w:rsidRPr="007C1E41">
              <w:rPr>
                <w:sz w:val="20"/>
              </w:rPr>
              <w:t>v případě ukončení spolupráce Zadavatele a Dodavatele na provozu Systému MDTS</w:t>
            </w:r>
            <w:r w:rsidR="00B37AF7">
              <w:rPr>
                <w:sz w:val="20"/>
              </w:rPr>
              <w:t>;</w:t>
            </w:r>
          </w:p>
        </w:tc>
      </w:tr>
      <w:tr w:rsidR="000C78F3" w:rsidRPr="00D0619D" w14:paraId="37D2D5A6" w14:textId="77777777" w:rsidTr="00DE7704">
        <w:trPr>
          <w:jc w:val="center"/>
        </w:trPr>
        <w:tc>
          <w:tcPr>
            <w:tcW w:w="3369" w:type="dxa"/>
            <w:vAlign w:val="center"/>
          </w:tcPr>
          <w:p w14:paraId="2E3889A2" w14:textId="1631E8C2" w:rsidR="000C78F3" w:rsidRPr="007C1E41" w:rsidRDefault="000C78F3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FAT</w:t>
            </w:r>
          </w:p>
        </w:tc>
        <w:tc>
          <w:tcPr>
            <w:tcW w:w="7116" w:type="dxa"/>
            <w:vAlign w:val="center"/>
          </w:tcPr>
          <w:p w14:paraId="4A04DE59" w14:textId="7E88ED92" w:rsidR="000C78F3" w:rsidRPr="007C1E41" w:rsidRDefault="000C78F3" w:rsidP="00D0619D">
            <w:pPr>
              <w:spacing w:before="40" w:after="40"/>
              <w:ind w:left="174"/>
              <w:rPr>
                <w:sz w:val="20"/>
              </w:rPr>
            </w:pPr>
            <w:proofErr w:type="spellStart"/>
            <w:r w:rsidRPr="007C1E41">
              <w:rPr>
                <w:sz w:val="20"/>
              </w:rPr>
              <w:t>Factory</w:t>
            </w:r>
            <w:proofErr w:type="spellEnd"/>
            <w:r w:rsidRPr="007C1E41">
              <w:rPr>
                <w:sz w:val="20"/>
              </w:rPr>
              <w:t xml:space="preserve"> </w:t>
            </w:r>
            <w:proofErr w:type="spellStart"/>
            <w:r w:rsidRPr="007C1E41">
              <w:rPr>
                <w:sz w:val="20"/>
              </w:rPr>
              <w:t>Acceptance</w:t>
            </w:r>
            <w:proofErr w:type="spellEnd"/>
            <w:r w:rsidRPr="007C1E41">
              <w:rPr>
                <w:sz w:val="20"/>
              </w:rPr>
              <w:t xml:space="preserve"> Test, </w:t>
            </w:r>
            <w:r w:rsidR="00B6660F" w:rsidRPr="007C1E41">
              <w:rPr>
                <w:sz w:val="20"/>
              </w:rPr>
              <w:t>pop</w:t>
            </w:r>
            <w:r w:rsidR="00CF255A" w:rsidRPr="007C1E41">
              <w:rPr>
                <w:sz w:val="20"/>
              </w:rPr>
              <w:t>sán v 13.</w:t>
            </w:r>
            <w:r w:rsidR="00CE7E73" w:rsidRPr="007C1E41">
              <w:rPr>
                <w:sz w:val="20"/>
              </w:rPr>
              <w:t>5</w:t>
            </w:r>
            <w:r w:rsidR="00CF255A" w:rsidRPr="007C1E41">
              <w:rPr>
                <w:sz w:val="20"/>
              </w:rPr>
              <w:t xml:space="preserve"> Smlouvy</w:t>
            </w:r>
            <w:r w:rsidR="00AB75EE">
              <w:rPr>
                <w:sz w:val="20"/>
              </w:rPr>
              <w:t xml:space="preserve"> o Dílo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2449B2FE" w14:textId="77777777" w:rsidTr="00DE7704">
        <w:trPr>
          <w:jc w:val="center"/>
        </w:trPr>
        <w:tc>
          <w:tcPr>
            <w:tcW w:w="3369" w:type="dxa"/>
            <w:vAlign w:val="center"/>
          </w:tcPr>
          <w:p w14:paraId="1BAAD372" w14:textId="112A0823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Integrace IT/OT</w:t>
            </w:r>
          </w:p>
        </w:tc>
        <w:tc>
          <w:tcPr>
            <w:tcW w:w="7116" w:type="dxa"/>
            <w:vAlign w:val="center"/>
          </w:tcPr>
          <w:p w14:paraId="037E6DDF" w14:textId="417DFF4F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</w:t>
            </w:r>
            <w:r w:rsidR="001E568A" w:rsidRPr="001E568A">
              <w:rPr>
                <w:sz w:val="20"/>
              </w:rPr>
              <w:t>integrace informačních systémů</w:t>
            </w:r>
            <w:r w:rsidR="001E568A">
              <w:rPr>
                <w:sz w:val="20"/>
              </w:rPr>
              <w:t>, zejména</w:t>
            </w:r>
            <w:r w:rsidRPr="007C1E41">
              <w:rPr>
                <w:sz w:val="20"/>
              </w:rPr>
              <w:t xml:space="preserve"> činnosti spojené s automatickou výměnou dat mezi podnikovými IT systémy (zejména SAP, GIS) a provozními OT systémy (zejména DŘS, odečtové centrály)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42B3687F" w14:textId="77777777" w:rsidTr="00DE7704">
        <w:trPr>
          <w:jc w:val="center"/>
        </w:trPr>
        <w:tc>
          <w:tcPr>
            <w:tcW w:w="3369" w:type="dxa"/>
            <w:vAlign w:val="center"/>
          </w:tcPr>
          <w:p w14:paraId="6E8FA783" w14:textId="73618707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JIRA</w:t>
            </w:r>
          </w:p>
        </w:tc>
        <w:tc>
          <w:tcPr>
            <w:tcW w:w="7116" w:type="dxa"/>
            <w:vAlign w:val="center"/>
          </w:tcPr>
          <w:p w14:paraId="5099D081" w14:textId="62CE3278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je softwarový nástroj pro evidenci chyb a problémů (bug/</w:t>
            </w:r>
            <w:proofErr w:type="spellStart"/>
            <w:r w:rsidRPr="007C1E41">
              <w:rPr>
                <w:sz w:val="20"/>
              </w:rPr>
              <w:t>issue</w:t>
            </w:r>
            <w:proofErr w:type="spellEnd"/>
            <w:r w:rsidRPr="007C1E41">
              <w:rPr>
                <w:sz w:val="20"/>
              </w:rPr>
              <w:t xml:space="preserve"> </w:t>
            </w:r>
            <w:proofErr w:type="spellStart"/>
            <w:r w:rsidRPr="007C1E41">
              <w:rPr>
                <w:sz w:val="20"/>
              </w:rPr>
              <w:t>tracking</w:t>
            </w:r>
            <w:proofErr w:type="spellEnd"/>
            <w:r w:rsidRPr="007C1E41">
              <w:rPr>
                <w:sz w:val="20"/>
              </w:rPr>
              <w:t xml:space="preserve">) při vývoji software nebo řízení projektů, vyvíjený společností </w:t>
            </w:r>
            <w:proofErr w:type="spellStart"/>
            <w:r w:rsidRPr="007C1E41">
              <w:rPr>
                <w:sz w:val="20"/>
              </w:rPr>
              <w:t>Atlassian</w:t>
            </w:r>
            <w:proofErr w:type="spellEnd"/>
            <w:r w:rsidRPr="007C1E41">
              <w:rPr>
                <w:sz w:val="20"/>
              </w:rPr>
              <w:t>. JIRA</w:t>
            </w:r>
            <w:del w:id="4" w:author="Tauber, Jan" w:date="2025-04-30T12:55:00Z" w16du:dateUtc="2025-04-30T10:55:00Z">
              <w:r w:rsidRPr="007C1E41" w:rsidDel="00564F46">
                <w:rPr>
                  <w:sz w:val="20"/>
                </w:rPr>
                <w:delText xml:space="preserve">      </w:delText>
              </w:r>
            </w:del>
            <w:r w:rsidRPr="007C1E41">
              <w:rPr>
                <w:sz w:val="20"/>
              </w:rPr>
              <w:t xml:space="preserve"> podporuje a usnadňuje proces řízení projektů a požadavků, nabízí flexibilní a uživatelsky přívětivé nástroje pro řízení a sledování postupu plnění úkolů. JIRA je orientován na podporu dosažení očekávaného výkonu na projektu.</w:t>
            </w:r>
          </w:p>
          <w:p w14:paraId="181A441A" w14:textId="28A6C497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Jedná se o </w:t>
            </w:r>
            <w:proofErr w:type="spellStart"/>
            <w:r w:rsidRPr="007C1E41">
              <w:rPr>
                <w:sz w:val="20"/>
              </w:rPr>
              <w:t>ticketovací</w:t>
            </w:r>
            <w:proofErr w:type="spellEnd"/>
            <w:r w:rsidRPr="007C1E41">
              <w:rPr>
                <w:sz w:val="20"/>
              </w:rPr>
              <w:t xml:space="preserve"> systém, využívaný Zadavatelem pro řízení a koordinaci rozvojových požadavků a jednotlivých úkolů. Do tohoto systému umožní Zadavatel přístup oprávněným a definovaným osobám projektového týmu Dodavatele;</w:t>
            </w:r>
          </w:p>
        </w:tc>
      </w:tr>
      <w:tr w:rsidR="0070477A" w:rsidRPr="00D0619D" w14:paraId="3A1D23D2" w14:textId="77777777" w:rsidTr="00DE7704">
        <w:trPr>
          <w:jc w:val="center"/>
        </w:trPr>
        <w:tc>
          <w:tcPr>
            <w:tcW w:w="3369" w:type="dxa"/>
            <w:vAlign w:val="center"/>
          </w:tcPr>
          <w:p w14:paraId="0C601347" w14:textId="2BD79751" w:rsidR="0070477A" w:rsidRPr="007C1E41" w:rsidRDefault="0070477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Komunikační modem</w:t>
            </w:r>
          </w:p>
        </w:tc>
        <w:tc>
          <w:tcPr>
            <w:tcW w:w="7116" w:type="dxa"/>
            <w:vAlign w:val="center"/>
          </w:tcPr>
          <w:p w14:paraId="5CD0320E" w14:textId="0AF22362" w:rsidR="0070477A" w:rsidRPr="007C1E41" w:rsidRDefault="00A42D46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Zařízení pro zajištění</w:t>
            </w:r>
            <w:r w:rsidR="00AC46A4" w:rsidRPr="007C1E41"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 xml:space="preserve">komunikace </w:t>
            </w:r>
            <w:r w:rsidR="00AC46A4" w:rsidRPr="007C1E41">
              <w:rPr>
                <w:sz w:val="20"/>
              </w:rPr>
              <w:t>mezi MSUM a nadřazenými systémy</w:t>
            </w:r>
            <w:r w:rsidR="00EA41F8" w:rsidRPr="007C1E41">
              <w:rPr>
                <w:sz w:val="20"/>
              </w:rPr>
              <w:t xml:space="preserve"> Zadavatele</w:t>
            </w:r>
            <w:r w:rsidR="0007617A">
              <w:rPr>
                <w:sz w:val="20"/>
              </w:rPr>
              <w:t>,</w:t>
            </w:r>
            <w:r w:rsidR="0007617A">
              <w:rPr>
                <w:color w:val="000000" w:themeColor="text1"/>
                <w:sz w:val="20"/>
                <w:lang w:eastAsia="cs-CZ"/>
              </w:rPr>
              <w:t xml:space="preserve"> je součástí MSUM</w:t>
            </w:r>
            <w:r w:rsidR="00B37AF7">
              <w:rPr>
                <w:sz w:val="20"/>
              </w:rPr>
              <w:t>;</w:t>
            </w:r>
          </w:p>
        </w:tc>
      </w:tr>
      <w:tr w:rsidR="00597630" w:rsidRPr="00D0619D" w14:paraId="1FC2A318" w14:textId="77777777" w:rsidTr="00DE7704">
        <w:trPr>
          <w:jc w:val="center"/>
        </w:trPr>
        <w:tc>
          <w:tcPr>
            <w:tcW w:w="3369" w:type="dxa"/>
            <w:vAlign w:val="center"/>
          </w:tcPr>
          <w:p w14:paraId="5D092CCE" w14:textId="43346910" w:rsidR="00597630" w:rsidRPr="007C1E41" w:rsidRDefault="00597630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Kritická závada</w:t>
            </w:r>
          </w:p>
        </w:tc>
        <w:tc>
          <w:tcPr>
            <w:tcW w:w="7116" w:type="dxa"/>
            <w:vAlign w:val="center"/>
          </w:tcPr>
          <w:p w14:paraId="4408C6E2" w14:textId="42F67C6F" w:rsidR="00597630" w:rsidRPr="007C1E41" w:rsidRDefault="00652C99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Kategorie závad na části Systému MDTS dle čl.</w:t>
            </w:r>
            <w:r w:rsidR="00677010"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 xml:space="preserve">2.2.1. </w:t>
            </w:r>
            <w:r w:rsidR="00677010">
              <w:rPr>
                <w:sz w:val="20"/>
              </w:rPr>
              <w:t xml:space="preserve">přílohy 2 </w:t>
            </w:r>
            <w:r w:rsidRPr="007C1E41">
              <w:rPr>
                <w:sz w:val="20"/>
              </w:rPr>
              <w:t>Servisní smlouvy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16324DC7" w14:textId="77777777" w:rsidTr="00DE7704">
        <w:trPr>
          <w:jc w:val="center"/>
        </w:trPr>
        <w:tc>
          <w:tcPr>
            <w:tcW w:w="3369" w:type="dxa"/>
            <w:vAlign w:val="center"/>
          </w:tcPr>
          <w:p w14:paraId="0DE29512" w14:textId="3D8C302E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LAT</w:t>
            </w:r>
          </w:p>
        </w:tc>
        <w:tc>
          <w:tcPr>
            <w:tcW w:w="7116" w:type="dxa"/>
            <w:vAlign w:val="center"/>
          </w:tcPr>
          <w:p w14:paraId="487D9E64" w14:textId="182DC4C2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proofErr w:type="spellStart"/>
            <w:r w:rsidRPr="007C1E41">
              <w:rPr>
                <w:sz w:val="20"/>
              </w:rPr>
              <w:t>Laboratory</w:t>
            </w:r>
            <w:proofErr w:type="spellEnd"/>
            <w:r w:rsidRPr="007C1E41">
              <w:rPr>
                <w:sz w:val="20"/>
              </w:rPr>
              <w:t xml:space="preserve"> </w:t>
            </w:r>
            <w:proofErr w:type="spellStart"/>
            <w:r w:rsidRPr="007C1E41">
              <w:rPr>
                <w:sz w:val="20"/>
              </w:rPr>
              <w:t>Acceptance</w:t>
            </w:r>
            <w:proofErr w:type="spellEnd"/>
            <w:r w:rsidRPr="007C1E41">
              <w:rPr>
                <w:sz w:val="20"/>
              </w:rPr>
              <w:t xml:space="preserve"> Test, popsán v 13.</w:t>
            </w:r>
            <w:r w:rsidR="00CE7E73" w:rsidRPr="007C1E41">
              <w:rPr>
                <w:sz w:val="20"/>
              </w:rPr>
              <w:t>5</w:t>
            </w:r>
            <w:r w:rsidRPr="007C1E41">
              <w:rPr>
                <w:sz w:val="20"/>
              </w:rPr>
              <w:t xml:space="preserve"> Smlouvy</w:t>
            </w:r>
            <w:r w:rsidR="00132D74">
              <w:rPr>
                <w:sz w:val="20"/>
              </w:rPr>
              <w:t xml:space="preserve"> o Dílo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73CB35E7" w14:textId="77777777" w:rsidTr="00DE7704">
        <w:trPr>
          <w:jc w:val="center"/>
        </w:trPr>
        <w:tc>
          <w:tcPr>
            <w:tcW w:w="3369" w:type="dxa"/>
            <w:vAlign w:val="center"/>
          </w:tcPr>
          <w:p w14:paraId="7B1D8860" w14:textId="77777777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Licence</w:t>
            </w:r>
          </w:p>
        </w:tc>
        <w:tc>
          <w:tcPr>
            <w:tcW w:w="7116" w:type="dxa"/>
            <w:vAlign w:val="center"/>
          </w:tcPr>
          <w:p w14:paraId="3705C7B5" w14:textId="75FBB220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má význam uvedený v článku </w:t>
            </w:r>
            <w:r w:rsidRPr="00520CA5">
              <w:rPr>
                <w:sz w:val="20"/>
              </w:rPr>
              <w:t>14.2</w:t>
            </w:r>
            <w:r w:rsidRPr="007C1E41">
              <w:rPr>
                <w:sz w:val="20"/>
              </w:rPr>
              <w:t xml:space="preserve"> Smlouvy</w:t>
            </w:r>
            <w:r w:rsidR="007735F5">
              <w:rPr>
                <w:sz w:val="20"/>
              </w:rPr>
              <w:t xml:space="preserve"> o Dílo a článku</w:t>
            </w:r>
            <w:r w:rsidR="00680809">
              <w:rPr>
                <w:sz w:val="20"/>
              </w:rPr>
              <w:t xml:space="preserve"> 12.2.Servisní smlouvy</w:t>
            </w:r>
            <w:r w:rsidRPr="007C1E41">
              <w:rPr>
                <w:sz w:val="20"/>
              </w:rPr>
              <w:t xml:space="preserve">; </w:t>
            </w:r>
          </w:p>
        </w:tc>
      </w:tr>
      <w:tr w:rsidR="004C0350" w:rsidRPr="00D0619D" w14:paraId="20213687" w14:textId="77777777" w:rsidTr="00DE7704">
        <w:trPr>
          <w:jc w:val="center"/>
        </w:trPr>
        <w:tc>
          <w:tcPr>
            <w:tcW w:w="3369" w:type="dxa"/>
            <w:vAlign w:val="center"/>
          </w:tcPr>
          <w:p w14:paraId="7B97FADF" w14:textId="7F89D00D" w:rsidR="004C0350" w:rsidRPr="007C1E41" w:rsidRDefault="004C0350" w:rsidP="003732D8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Miln</w:t>
            </w:r>
            <w:r w:rsidR="007801C3" w:rsidRPr="007C1E41">
              <w:rPr>
                <w:b/>
                <w:sz w:val="20"/>
              </w:rPr>
              <w:t>í</w:t>
            </w:r>
            <w:r w:rsidRPr="007C1E41">
              <w:rPr>
                <w:b/>
                <w:sz w:val="20"/>
              </w:rPr>
              <w:t>k</w:t>
            </w:r>
          </w:p>
        </w:tc>
        <w:tc>
          <w:tcPr>
            <w:tcW w:w="7116" w:type="dxa"/>
            <w:vAlign w:val="center"/>
          </w:tcPr>
          <w:p w14:paraId="10802BE9" w14:textId="192504FC" w:rsidR="004C0350" w:rsidRPr="007C1E41" w:rsidRDefault="741E3413" w:rsidP="003732D8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Okamžik, kdy je </w:t>
            </w:r>
            <w:r w:rsidR="3B07BF25" w:rsidRPr="007C1E41">
              <w:rPr>
                <w:sz w:val="20"/>
              </w:rPr>
              <w:t>etapa</w:t>
            </w:r>
            <w:r w:rsidRPr="007C1E41">
              <w:rPr>
                <w:sz w:val="20"/>
              </w:rPr>
              <w:t xml:space="preserve"> Díla odpovídající danému milníku </w:t>
            </w:r>
            <w:r w:rsidR="00315483" w:rsidRPr="007C1E41">
              <w:rPr>
                <w:sz w:val="20"/>
              </w:rPr>
              <w:t>dokončena. Milníky, popis plnění, který jim odpovídá</w:t>
            </w:r>
            <w:r w:rsidR="3ED3E5A6" w:rsidRPr="007C1E41">
              <w:rPr>
                <w:sz w:val="20"/>
              </w:rPr>
              <w:t>,</w:t>
            </w:r>
            <w:r w:rsidR="00315483" w:rsidRPr="007C1E41">
              <w:rPr>
                <w:sz w:val="20"/>
              </w:rPr>
              <w:t xml:space="preserve"> a lhůta pro jejich splnění</w:t>
            </w:r>
            <w:r w:rsidR="52F16EB1" w:rsidRPr="007C1E41">
              <w:rPr>
                <w:sz w:val="20"/>
              </w:rPr>
              <w:t xml:space="preserve">, jsou definovány článkem </w:t>
            </w:r>
            <w:r w:rsidR="358FA1A7" w:rsidRPr="007C1E41">
              <w:rPr>
                <w:sz w:val="20"/>
              </w:rPr>
              <w:t>5.1 Smlouvy</w:t>
            </w:r>
            <w:r w:rsidR="00315483" w:rsidRPr="007C1E41">
              <w:rPr>
                <w:sz w:val="20"/>
              </w:rPr>
              <w:t xml:space="preserve"> </w:t>
            </w:r>
            <w:r w:rsidR="00565BF8">
              <w:rPr>
                <w:sz w:val="20"/>
              </w:rPr>
              <w:t>o Dílo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733A4985" w14:textId="77777777" w:rsidTr="00DE7704">
        <w:trPr>
          <w:jc w:val="center"/>
        </w:trPr>
        <w:tc>
          <w:tcPr>
            <w:tcW w:w="3369" w:type="dxa"/>
            <w:vAlign w:val="center"/>
          </w:tcPr>
          <w:p w14:paraId="6ECDF1A7" w14:textId="75A9DF3C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MSUM</w:t>
            </w:r>
          </w:p>
        </w:tc>
        <w:tc>
          <w:tcPr>
            <w:tcW w:w="7116" w:type="dxa"/>
            <w:vAlign w:val="center"/>
          </w:tcPr>
          <w:p w14:paraId="6DBC7DFD" w14:textId="30FF3803" w:rsidR="004F022A" w:rsidRPr="007C1E41" w:rsidRDefault="005258BC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Měřící sestava UM - </w:t>
            </w:r>
            <w:r w:rsidR="1B9982C6" w:rsidRPr="007C1E41">
              <w:rPr>
                <w:sz w:val="20"/>
              </w:rPr>
              <w:t>E</w:t>
            </w:r>
            <w:r w:rsidR="004F022A" w:rsidRPr="007C1E41">
              <w:rPr>
                <w:sz w:val="20"/>
              </w:rPr>
              <w:t>lektronické zařízení umístěné v DTS za účelem sběru dat (měřicí zařízení, komunikační jednotky, zdroje a další potřebné komponenty) s komunikací na cílové systémy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19EBE752" w14:textId="77777777" w:rsidTr="00DE7704">
        <w:trPr>
          <w:jc w:val="center"/>
        </w:trPr>
        <w:tc>
          <w:tcPr>
            <w:tcW w:w="3369" w:type="dxa"/>
            <w:vAlign w:val="center"/>
          </w:tcPr>
          <w:p w14:paraId="630DFD3E" w14:textId="5CE5253C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MUM</w:t>
            </w:r>
          </w:p>
        </w:tc>
        <w:tc>
          <w:tcPr>
            <w:tcW w:w="7116" w:type="dxa"/>
            <w:vAlign w:val="center"/>
          </w:tcPr>
          <w:p w14:paraId="2AB91874" w14:textId="39CF8875" w:rsidR="004F022A" w:rsidRPr="007C1E41" w:rsidRDefault="00354E9F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Management UM </w:t>
            </w:r>
            <w:r w:rsidR="00410270" w:rsidRPr="007C1E41">
              <w:rPr>
                <w:sz w:val="20"/>
              </w:rPr>
              <w:t>(</w:t>
            </w:r>
            <w:r w:rsidR="00575EEC" w:rsidRPr="007C1E41">
              <w:rPr>
                <w:sz w:val="20"/>
              </w:rPr>
              <w:t xml:space="preserve">systém </w:t>
            </w:r>
            <w:r w:rsidR="005F50D9" w:rsidRPr="007C1E41">
              <w:rPr>
                <w:sz w:val="20"/>
              </w:rPr>
              <w:t xml:space="preserve">MUM) </w:t>
            </w:r>
            <w:r w:rsidRPr="007C1E41">
              <w:rPr>
                <w:sz w:val="20"/>
              </w:rPr>
              <w:t xml:space="preserve">- </w:t>
            </w:r>
            <w:r w:rsidR="617E069A" w:rsidRPr="007C1E41">
              <w:rPr>
                <w:sz w:val="20"/>
              </w:rPr>
              <w:t>J</w:t>
            </w:r>
            <w:r w:rsidR="004F022A" w:rsidRPr="007C1E41">
              <w:rPr>
                <w:sz w:val="20"/>
              </w:rPr>
              <w:t>ednotný aplikační nástroj pro centrální správu, provoz, parametrizaci, vyčítání a monitoring kompletního systému MDTS</w:t>
            </w:r>
            <w:r w:rsidR="00B37AF7">
              <w:rPr>
                <w:sz w:val="20"/>
              </w:rPr>
              <w:t>;</w:t>
            </w:r>
          </w:p>
        </w:tc>
      </w:tr>
      <w:tr w:rsidR="00001833" w:rsidRPr="00D0619D" w14:paraId="7104D5AB" w14:textId="77777777" w:rsidTr="00DE7704">
        <w:trPr>
          <w:jc w:val="center"/>
        </w:trPr>
        <w:tc>
          <w:tcPr>
            <w:tcW w:w="3369" w:type="dxa"/>
            <w:vAlign w:val="center"/>
          </w:tcPr>
          <w:p w14:paraId="7CFD45C8" w14:textId="707CFDC8" w:rsidR="00001833" w:rsidRPr="007C1E41" w:rsidRDefault="00001833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Náhradní </w:t>
            </w:r>
            <w:r w:rsidR="00383BEF" w:rsidRPr="007C1E41">
              <w:rPr>
                <w:b/>
                <w:sz w:val="20"/>
              </w:rPr>
              <w:t>D</w:t>
            </w:r>
            <w:r w:rsidRPr="007C1E41">
              <w:rPr>
                <w:b/>
                <w:sz w:val="20"/>
              </w:rPr>
              <w:t>odavatel</w:t>
            </w:r>
          </w:p>
        </w:tc>
        <w:tc>
          <w:tcPr>
            <w:tcW w:w="7116" w:type="dxa"/>
            <w:vAlign w:val="center"/>
          </w:tcPr>
          <w:p w14:paraId="1B6AF34F" w14:textId="548D9043" w:rsidR="00001833" w:rsidRPr="007C1E41" w:rsidRDefault="009D46ED" w:rsidP="004F022A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 xml:space="preserve">Účastník </w:t>
            </w:r>
            <w:r w:rsidR="00E956F8">
              <w:rPr>
                <w:sz w:val="20"/>
                <w:lang w:eastAsia="cs-CZ"/>
              </w:rPr>
              <w:t>veřejné obchodné soutěže</w:t>
            </w:r>
            <w:r w:rsidR="00BC3929">
              <w:rPr>
                <w:sz w:val="20"/>
                <w:lang w:eastAsia="cs-CZ"/>
              </w:rPr>
              <w:t xml:space="preserve"> definován v</w:t>
            </w:r>
            <w:r w:rsidR="0090534B">
              <w:rPr>
                <w:sz w:val="20"/>
                <w:lang w:eastAsia="cs-CZ"/>
              </w:rPr>
              <w:t> článku 22.8 Smlouvy o Dílo, resp</w:t>
            </w:r>
            <w:r w:rsidR="000D2C23">
              <w:rPr>
                <w:sz w:val="20"/>
                <w:lang w:eastAsia="cs-CZ"/>
              </w:rPr>
              <w:t xml:space="preserve">. </w:t>
            </w:r>
            <w:r w:rsidR="00BC3929">
              <w:rPr>
                <w:sz w:val="20"/>
                <w:lang w:eastAsia="cs-CZ"/>
              </w:rPr>
              <w:t>článku</w:t>
            </w:r>
            <w:r w:rsidR="00E401BF">
              <w:rPr>
                <w:sz w:val="20"/>
                <w:lang w:eastAsia="cs-CZ"/>
              </w:rPr>
              <w:t xml:space="preserve"> 20.10 Servisní </w:t>
            </w:r>
            <w:r w:rsidR="00E401BF" w:rsidRPr="008E1684">
              <w:rPr>
                <w:sz w:val="20"/>
                <w:lang w:eastAsia="cs-CZ"/>
              </w:rPr>
              <w:t>smlouvy</w:t>
            </w:r>
            <w:r w:rsidR="0092181B" w:rsidRPr="007C1E41">
              <w:rPr>
                <w:sz w:val="20"/>
                <w:lang w:eastAsia="cs-CZ"/>
              </w:rPr>
              <w:t xml:space="preserve">, který se umístil v hodnocení nabídek jako druhý, </w:t>
            </w:r>
            <w:r w:rsidR="002C6C73" w:rsidRPr="007C1E41">
              <w:rPr>
                <w:sz w:val="20"/>
                <w:lang w:eastAsia="cs-CZ"/>
              </w:rPr>
              <w:t>případně</w:t>
            </w:r>
            <w:r w:rsidR="0092181B" w:rsidRPr="007C1E41">
              <w:rPr>
                <w:sz w:val="20"/>
                <w:lang w:eastAsia="cs-CZ"/>
              </w:rPr>
              <w:t xml:space="preserve"> další v</w:t>
            </w:r>
            <w:r w:rsidR="005A7D29" w:rsidRPr="007C1E41" w:rsidDel="00B37AF7">
              <w:rPr>
                <w:sz w:val="20"/>
                <w:lang w:eastAsia="cs-CZ"/>
              </w:rPr>
              <w:t> </w:t>
            </w:r>
            <w:r w:rsidR="0092181B" w:rsidRPr="007C1E41">
              <w:rPr>
                <w:sz w:val="20"/>
                <w:lang w:eastAsia="cs-CZ"/>
              </w:rPr>
              <w:t>pořadí</w:t>
            </w:r>
            <w:r w:rsidR="00B37AF7">
              <w:rPr>
                <w:sz w:val="20"/>
                <w:lang w:eastAsia="cs-CZ"/>
              </w:rPr>
              <w:t>;</w:t>
            </w:r>
          </w:p>
        </w:tc>
      </w:tr>
      <w:tr w:rsidR="004F022A" w:rsidRPr="00D0619D" w14:paraId="36BECB8E" w14:textId="77777777" w:rsidTr="00DE7704">
        <w:trPr>
          <w:jc w:val="center"/>
        </w:trPr>
        <w:tc>
          <w:tcPr>
            <w:tcW w:w="3369" w:type="dxa"/>
            <w:vAlign w:val="center"/>
          </w:tcPr>
          <w:p w14:paraId="5A486640" w14:textId="77777777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Návrhy Dodavatele</w:t>
            </w:r>
          </w:p>
        </w:tc>
        <w:tc>
          <w:tcPr>
            <w:tcW w:w="7116" w:type="dxa"/>
            <w:vAlign w:val="center"/>
          </w:tcPr>
          <w:p w14:paraId="26877C78" w14:textId="57D1BCAA" w:rsidR="004F022A" w:rsidRPr="007C1E41" w:rsidRDefault="004F022A" w:rsidP="004F022A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 xml:space="preserve">znamená technickou specifikaci systému MDTS nabízeného Dodavatelem, jež byla vypracována Dodavatelem v Zadávacím řízení a předložena jako součást jeho nabídky a která je současně obsažena v příloze </w:t>
            </w:r>
            <w:r w:rsidRPr="00520CA5">
              <w:rPr>
                <w:sz w:val="20"/>
                <w:lang w:eastAsia="cs-CZ"/>
              </w:rPr>
              <w:t>3</w:t>
            </w:r>
            <w:r w:rsidR="00DB1800">
              <w:rPr>
                <w:color w:val="000000"/>
                <w:sz w:val="20"/>
                <w:lang w:eastAsia="cs-CZ"/>
              </w:rPr>
              <w:t xml:space="preserve"> Smlouvy o Dílo</w:t>
            </w:r>
            <w:r w:rsidR="000D2C23">
              <w:rPr>
                <w:color w:val="000000"/>
                <w:sz w:val="20"/>
                <w:lang w:eastAsia="cs-CZ"/>
              </w:rPr>
              <w:t xml:space="preserve">, </w:t>
            </w:r>
            <w:proofErr w:type="spellStart"/>
            <w:r w:rsidR="000D2C23">
              <w:rPr>
                <w:color w:val="000000"/>
                <w:sz w:val="20"/>
                <w:lang w:eastAsia="cs-CZ"/>
              </w:rPr>
              <w:t>resp</w:t>
            </w:r>
            <w:proofErr w:type="spellEnd"/>
            <w:r w:rsidR="000D2C23">
              <w:rPr>
                <w:color w:val="000000"/>
                <w:sz w:val="20"/>
                <w:lang w:eastAsia="cs-CZ"/>
              </w:rPr>
              <w:t xml:space="preserve"> přílohy </w:t>
            </w:r>
            <w:r w:rsidR="00817C60">
              <w:rPr>
                <w:color w:val="000000"/>
                <w:sz w:val="20"/>
                <w:lang w:eastAsia="cs-CZ"/>
              </w:rPr>
              <w:t>3 Servisní smlouvy</w:t>
            </w:r>
            <w:r w:rsidR="00B37AF7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5AFDF79B" w14:textId="77777777" w:rsidTr="00DE7704">
        <w:trPr>
          <w:jc w:val="center"/>
        </w:trPr>
        <w:tc>
          <w:tcPr>
            <w:tcW w:w="3369" w:type="dxa"/>
            <w:vAlign w:val="center"/>
          </w:tcPr>
          <w:p w14:paraId="2C3B78EF" w14:textId="473B98E1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Návrhy </w:t>
            </w:r>
            <w:r>
              <w:rPr>
                <w:b/>
                <w:sz w:val="20"/>
              </w:rPr>
              <w:t>Služeb</w:t>
            </w:r>
          </w:p>
        </w:tc>
        <w:tc>
          <w:tcPr>
            <w:tcW w:w="7116" w:type="dxa"/>
            <w:vAlign w:val="center"/>
          </w:tcPr>
          <w:p w14:paraId="009B2598" w14:textId="62755D86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>znamená technickou specifikaci</w:t>
            </w:r>
            <w:r>
              <w:rPr>
                <w:sz w:val="20"/>
                <w:lang w:eastAsia="cs-CZ"/>
              </w:rPr>
              <w:t xml:space="preserve"> Servisních služeb </w:t>
            </w:r>
            <w:r w:rsidRPr="007C1E41">
              <w:rPr>
                <w:sz w:val="20"/>
                <w:lang w:eastAsia="cs-CZ"/>
              </w:rPr>
              <w:t xml:space="preserve">systému MDTS nabízeného Dodavatelem, jež byla vypracována Dodavatelem v Zadávacím řízení a předložena jako součást jeho nabídky a která je současně obsažena v příloze </w:t>
            </w:r>
            <w:r w:rsidRPr="00520CA5">
              <w:rPr>
                <w:sz w:val="20"/>
                <w:lang w:eastAsia="cs-CZ"/>
              </w:rPr>
              <w:t>3</w:t>
            </w:r>
            <w:r>
              <w:rPr>
                <w:color w:val="000000"/>
                <w:sz w:val="20"/>
                <w:lang w:eastAsia="cs-CZ"/>
              </w:rPr>
              <w:t xml:space="preserve"> Servisní smlouvy;</w:t>
            </w:r>
          </w:p>
        </w:tc>
      </w:tr>
      <w:tr w:rsidR="00465F1E" w:rsidRPr="00D0619D" w14:paraId="77171002" w14:textId="77777777" w:rsidTr="00DE7704">
        <w:trPr>
          <w:jc w:val="center"/>
        </w:trPr>
        <w:tc>
          <w:tcPr>
            <w:tcW w:w="3369" w:type="dxa"/>
            <w:vAlign w:val="center"/>
          </w:tcPr>
          <w:p w14:paraId="7BAA4E30" w14:textId="303A33BA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Nespolehlivý plátce</w:t>
            </w:r>
          </w:p>
        </w:tc>
        <w:tc>
          <w:tcPr>
            <w:tcW w:w="7116" w:type="dxa"/>
            <w:vAlign w:val="center"/>
          </w:tcPr>
          <w:p w14:paraId="4F8687DD" w14:textId="55378C4D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  <w:lang w:eastAsia="cs-CZ"/>
              </w:rPr>
            </w:pPr>
            <w:r w:rsidRPr="007C1E41">
              <w:rPr>
                <w:sz w:val="20"/>
              </w:rPr>
              <w:t xml:space="preserve">má význam uvedený v článku </w:t>
            </w:r>
            <w:r w:rsidRPr="00520CA5">
              <w:rPr>
                <w:sz w:val="20"/>
              </w:rPr>
              <w:t>8.9</w:t>
            </w:r>
            <w:r w:rsidRPr="007C1E41">
              <w:rPr>
                <w:sz w:val="20"/>
              </w:rPr>
              <w:t xml:space="preserve"> Smlouvy</w:t>
            </w:r>
            <w:r>
              <w:rPr>
                <w:sz w:val="20"/>
              </w:rPr>
              <w:t xml:space="preserve"> o Dílo;</w:t>
            </w:r>
          </w:p>
        </w:tc>
      </w:tr>
      <w:tr w:rsidR="00465F1E" w14:paraId="095EDC1C" w14:textId="77777777" w:rsidTr="00DE7704">
        <w:trPr>
          <w:trHeight w:val="300"/>
          <w:jc w:val="center"/>
        </w:trPr>
        <w:tc>
          <w:tcPr>
            <w:tcW w:w="3369" w:type="dxa"/>
            <w:vAlign w:val="center"/>
          </w:tcPr>
          <w:p w14:paraId="23120AF0" w14:textId="7D659BDB" w:rsidR="00465F1E" w:rsidRPr="007C1E41" w:rsidRDefault="00465F1E" w:rsidP="00465F1E">
            <w:pPr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Nízká závada</w:t>
            </w:r>
          </w:p>
        </w:tc>
        <w:tc>
          <w:tcPr>
            <w:tcW w:w="7116" w:type="dxa"/>
            <w:vAlign w:val="center"/>
          </w:tcPr>
          <w:p w14:paraId="063A65C5" w14:textId="3214825E" w:rsidR="00465F1E" w:rsidRPr="007C1E41" w:rsidRDefault="00465F1E" w:rsidP="00465F1E">
            <w:pPr>
              <w:spacing w:before="40" w:after="40" w:line="259" w:lineRule="auto"/>
              <w:ind w:left="174"/>
              <w:rPr>
                <w:sz w:val="20"/>
              </w:rPr>
            </w:pPr>
            <w:r w:rsidRPr="007C1E41">
              <w:rPr>
                <w:sz w:val="20"/>
              </w:rPr>
              <w:t>Kategorie závad na části Systému MDTS dle čl.</w:t>
            </w:r>
            <w:r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 xml:space="preserve">2.2.1. </w:t>
            </w:r>
            <w:r>
              <w:rPr>
                <w:sz w:val="20"/>
              </w:rPr>
              <w:t>přílohy 2</w:t>
            </w:r>
            <w:r w:rsidRPr="007C1E41">
              <w:rPr>
                <w:sz w:val="20"/>
              </w:rPr>
              <w:t xml:space="preserve"> Servisní smlouvy</w:t>
            </w:r>
            <w:r>
              <w:rPr>
                <w:sz w:val="20"/>
              </w:rPr>
              <w:t>;</w:t>
            </w:r>
          </w:p>
        </w:tc>
      </w:tr>
      <w:tr w:rsidR="00465F1E" w14:paraId="698D780F" w14:textId="77777777" w:rsidTr="00DE7704">
        <w:trPr>
          <w:trHeight w:val="300"/>
          <w:jc w:val="center"/>
        </w:trPr>
        <w:tc>
          <w:tcPr>
            <w:tcW w:w="3369" w:type="dxa"/>
            <w:vAlign w:val="center"/>
          </w:tcPr>
          <w:p w14:paraId="1BE02031" w14:textId="04C1D2C3" w:rsidR="00465F1E" w:rsidRPr="007C1E41" w:rsidRDefault="00465F1E" w:rsidP="00465F1E">
            <w:pPr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NN</w:t>
            </w:r>
          </w:p>
        </w:tc>
        <w:tc>
          <w:tcPr>
            <w:tcW w:w="7116" w:type="dxa"/>
            <w:vAlign w:val="center"/>
          </w:tcPr>
          <w:p w14:paraId="5AED9543" w14:textId="31636E95" w:rsidR="00465F1E" w:rsidRPr="007C1E41" w:rsidRDefault="00465F1E" w:rsidP="00465F1E">
            <w:pPr>
              <w:spacing w:before="40" w:after="40" w:line="259" w:lineRule="auto"/>
              <w:ind w:left="174"/>
              <w:rPr>
                <w:sz w:val="20"/>
              </w:rPr>
            </w:pPr>
            <w:r w:rsidRPr="007C1E41">
              <w:rPr>
                <w:sz w:val="20"/>
              </w:rPr>
              <w:t>nízké napětí</w:t>
            </w:r>
            <w:r>
              <w:rPr>
                <w:sz w:val="20"/>
              </w:rPr>
              <w:t>;</w:t>
            </w:r>
          </w:p>
        </w:tc>
      </w:tr>
      <w:tr w:rsidR="00465F1E" w:rsidRPr="00D0619D" w14:paraId="7E4F2E26" w14:textId="77777777" w:rsidTr="00DE7704">
        <w:trPr>
          <w:jc w:val="center"/>
        </w:trPr>
        <w:tc>
          <w:tcPr>
            <w:tcW w:w="3369" w:type="dxa"/>
            <w:vAlign w:val="center"/>
          </w:tcPr>
          <w:p w14:paraId="432E2458" w14:textId="5E0876BD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OAT</w:t>
            </w:r>
          </w:p>
        </w:tc>
        <w:tc>
          <w:tcPr>
            <w:tcW w:w="7116" w:type="dxa"/>
            <w:vAlign w:val="center"/>
          </w:tcPr>
          <w:p w14:paraId="5C352812" w14:textId="30FBB123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 w:right="105"/>
              <w:jc w:val="left"/>
              <w:rPr>
                <w:sz w:val="20"/>
                <w:lang w:eastAsia="cs-CZ"/>
              </w:rPr>
            </w:pPr>
            <w:proofErr w:type="spellStart"/>
            <w:r w:rsidRPr="007C1E41">
              <w:rPr>
                <w:sz w:val="20"/>
              </w:rPr>
              <w:t>Operational</w:t>
            </w:r>
            <w:proofErr w:type="spellEnd"/>
            <w:r w:rsidRPr="007C1E41">
              <w:rPr>
                <w:sz w:val="20"/>
              </w:rPr>
              <w:t xml:space="preserve"> </w:t>
            </w:r>
            <w:proofErr w:type="spellStart"/>
            <w:r w:rsidRPr="007C1E41">
              <w:rPr>
                <w:sz w:val="20"/>
              </w:rPr>
              <w:t>Acceptance</w:t>
            </w:r>
            <w:proofErr w:type="spellEnd"/>
            <w:r w:rsidRPr="007C1E41">
              <w:rPr>
                <w:sz w:val="20"/>
              </w:rPr>
              <w:t xml:space="preserve"> Test, popsán v 13.11 Smlouvy</w:t>
            </w:r>
            <w:r>
              <w:rPr>
                <w:sz w:val="20"/>
              </w:rPr>
              <w:t xml:space="preserve"> o Dílo;</w:t>
            </w:r>
          </w:p>
        </w:tc>
      </w:tr>
      <w:tr w:rsidR="00465F1E" w:rsidRPr="00D0619D" w14:paraId="4777DF8F" w14:textId="77777777" w:rsidTr="00DE7704">
        <w:trPr>
          <w:jc w:val="center"/>
        </w:trPr>
        <w:tc>
          <w:tcPr>
            <w:tcW w:w="3369" w:type="dxa"/>
            <w:vAlign w:val="center"/>
          </w:tcPr>
          <w:p w14:paraId="5093D6C2" w14:textId="7777777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Občanský zákoník</w:t>
            </w:r>
          </w:p>
        </w:tc>
        <w:tc>
          <w:tcPr>
            <w:tcW w:w="7116" w:type="dxa"/>
            <w:vAlign w:val="center"/>
          </w:tcPr>
          <w:p w14:paraId="52A2B7F4" w14:textId="77777777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 w:right="105"/>
              <w:jc w:val="left"/>
              <w:rPr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>znamená zákon č. 89/2012 Sb., občanský zákoník, ve znění pozdějších předpisů;</w:t>
            </w:r>
          </w:p>
        </w:tc>
      </w:tr>
      <w:tr w:rsidR="00465F1E" w:rsidRPr="00D0619D" w14:paraId="03F944D4" w14:textId="77777777" w:rsidTr="00DE7704">
        <w:trPr>
          <w:jc w:val="center"/>
        </w:trPr>
        <w:tc>
          <w:tcPr>
            <w:tcW w:w="3369" w:type="dxa"/>
            <w:vAlign w:val="center"/>
          </w:tcPr>
          <w:p w14:paraId="5CE365B2" w14:textId="52F22F93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Plnění</w:t>
            </w:r>
          </w:p>
        </w:tc>
        <w:tc>
          <w:tcPr>
            <w:tcW w:w="7116" w:type="dxa"/>
            <w:vAlign w:val="center"/>
          </w:tcPr>
          <w:p w14:paraId="1AC14824" w14:textId="4410DA58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 w:themeColor="text1"/>
                <w:sz w:val="20"/>
                <w:lang w:eastAsia="cs-CZ"/>
              </w:rPr>
              <w:t>znamená společné označení pro Dílo, Dílčí plnění a Zboží poskytované Dodavatelem Zadavateli;</w:t>
            </w:r>
          </w:p>
        </w:tc>
      </w:tr>
      <w:tr w:rsidR="00465F1E" w:rsidRPr="00D0619D" w14:paraId="4BC2F0EC" w14:textId="77777777" w:rsidTr="00DE7704">
        <w:trPr>
          <w:jc w:val="center"/>
        </w:trPr>
        <w:tc>
          <w:tcPr>
            <w:tcW w:w="3369" w:type="dxa"/>
            <w:vAlign w:val="center"/>
          </w:tcPr>
          <w:p w14:paraId="306744B1" w14:textId="2CBEF7EF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lastRenderedPageBreak/>
              <w:t xml:space="preserve">Podmínky dílčího plnění </w:t>
            </w:r>
          </w:p>
        </w:tc>
        <w:tc>
          <w:tcPr>
            <w:tcW w:w="7116" w:type="dxa"/>
            <w:vAlign w:val="center"/>
          </w:tcPr>
          <w:p w14:paraId="04C319D7" w14:textId="4F886A9D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uvedený v článku </w:t>
            </w:r>
            <w:r w:rsidRPr="00520CA5">
              <w:rPr>
                <w:color w:val="000000"/>
                <w:sz w:val="20"/>
                <w:lang w:eastAsia="cs-CZ"/>
              </w:rPr>
              <w:t>6.3</w:t>
            </w:r>
            <w:r w:rsidRPr="007C1E41">
              <w:rPr>
                <w:color w:val="000000"/>
                <w:sz w:val="20"/>
                <w:lang w:eastAsia="cs-CZ"/>
              </w:rPr>
              <w:t xml:space="preserve"> Smlouvy</w:t>
            </w:r>
            <w:r>
              <w:rPr>
                <w:color w:val="000000"/>
                <w:sz w:val="20"/>
                <w:lang w:eastAsia="cs-CZ"/>
              </w:rPr>
              <w:t xml:space="preserve"> o Dílo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170C0D94" w14:textId="77777777" w:rsidTr="00DE7704">
        <w:trPr>
          <w:jc w:val="center"/>
        </w:trPr>
        <w:tc>
          <w:tcPr>
            <w:tcW w:w="3369" w:type="dxa"/>
            <w:vAlign w:val="center"/>
          </w:tcPr>
          <w:p w14:paraId="177213F3" w14:textId="7777777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Požadavky Zadavatele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0E7419BD" w14:textId="55E44F74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požadavky Zadavatele na systém MDTS, jež byly součástí zadávací dokumentace v Zadávacím řízení a jsou obsaženy především v příloze 2 Smlouvy </w:t>
            </w:r>
            <w:r>
              <w:rPr>
                <w:color w:val="000000"/>
                <w:sz w:val="20"/>
                <w:lang w:eastAsia="cs-CZ"/>
              </w:rPr>
              <w:t xml:space="preserve">o Dílo, resp. Příloze 2 Servisní smlouvy </w:t>
            </w:r>
            <w:r w:rsidRPr="007C1E41">
              <w:rPr>
                <w:color w:val="000000"/>
                <w:sz w:val="20"/>
                <w:lang w:eastAsia="cs-CZ"/>
              </w:rPr>
              <w:t xml:space="preserve">a na jejichž základě Dodavatel zpracoval Návrh systému MDTS jako přílohu 3 </w:t>
            </w:r>
            <w:r>
              <w:rPr>
                <w:color w:val="000000"/>
                <w:sz w:val="20"/>
                <w:lang w:eastAsia="cs-CZ"/>
              </w:rPr>
              <w:t xml:space="preserve">Smlouvy o Dílo, </w:t>
            </w:r>
            <w:proofErr w:type="spellStart"/>
            <w:r>
              <w:rPr>
                <w:color w:val="000000"/>
                <w:sz w:val="20"/>
                <w:lang w:eastAsia="cs-CZ"/>
              </w:rPr>
              <w:t>resp</w:t>
            </w:r>
            <w:proofErr w:type="spellEnd"/>
            <w:r>
              <w:rPr>
                <w:color w:val="000000"/>
                <w:sz w:val="20"/>
                <w:lang w:eastAsia="cs-CZ"/>
              </w:rPr>
              <w:t xml:space="preserve"> přílohu 3 Servisní smlouvy</w:t>
            </w:r>
            <w:r w:rsidRPr="007C1E41">
              <w:rPr>
                <w:color w:val="000000"/>
                <w:sz w:val="20"/>
                <w:lang w:eastAsia="cs-CZ"/>
              </w:rPr>
              <w:t xml:space="preserve">; </w:t>
            </w:r>
          </w:p>
        </w:tc>
      </w:tr>
      <w:tr w:rsidR="00465F1E" w:rsidRPr="00D0619D" w14:paraId="4C61A097" w14:textId="77777777" w:rsidTr="00DE7704">
        <w:trPr>
          <w:jc w:val="center"/>
        </w:trPr>
        <w:tc>
          <w:tcPr>
            <w:tcW w:w="3369" w:type="dxa"/>
            <w:vAlign w:val="center"/>
          </w:tcPr>
          <w:p w14:paraId="3061D273" w14:textId="5BBE4960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proofErr w:type="spellStart"/>
            <w:r w:rsidRPr="007C1E41">
              <w:rPr>
                <w:b/>
                <w:sz w:val="20"/>
              </w:rPr>
              <w:t>Preprodukční</w:t>
            </w:r>
            <w:proofErr w:type="spellEnd"/>
            <w:r w:rsidRPr="007C1E41">
              <w:rPr>
                <w:b/>
                <w:sz w:val="20"/>
              </w:rPr>
              <w:t xml:space="preserve"> prostředí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33D34DEF" w14:textId="1A401717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Prostředí aplikace MUM na straně Zadavatele, blíže popsáno ve Smlouvě o Dílo, příloha </w:t>
            </w:r>
            <w:r>
              <w:rPr>
                <w:color w:val="000000"/>
                <w:sz w:val="20"/>
                <w:lang w:eastAsia="cs-CZ"/>
              </w:rPr>
              <w:t xml:space="preserve">2, kap. </w:t>
            </w:r>
            <w:r w:rsidRPr="007C1E41">
              <w:rPr>
                <w:color w:val="000000"/>
                <w:sz w:val="20"/>
                <w:lang w:eastAsia="cs-CZ"/>
              </w:rPr>
              <w:t>B.4.1.6.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2F7181C4" w14:textId="77777777" w:rsidTr="00DE7704">
        <w:trPr>
          <w:jc w:val="center"/>
        </w:trPr>
        <w:tc>
          <w:tcPr>
            <w:tcW w:w="3369" w:type="dxa"/>
            <w:vAlign w:val="center"/>
          </w:tcPr>
          <w:p w14:paraId="1619D465" w14:textId="2470C5EE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Produkční prostředí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77F5E57A" w14:textId="0254B6F9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Prostředí aplikace MUM na straně Zadavatele, blíže popsáno ve Smlouvě o Dílo, příloha </w:t>
            </w:r>
            <w:r>
              <w:rPr>
                <w:color w:val="000000"/>
                <w:sz w:val="20"/>
                <w:lang w:eastAsia="cs-CZ"/>
              </w:rPr>
              <w:t xml:space="preserve">2, kap. </w:t>
            </w:r>
            <w:r w:rsidRPr="007C1E41">
              <w:rPr>
                <w:color w:val="000000"/>
                <w:sz w:val="20"/>
                <w:lang w:eastAsia="cs-CZ"/>
              </w:rPr>
              <w:t>B.4.1.6.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4CD63353" w14:textId="77777777" w:rsidTr="00DE7704">
        <w:trPr>
          <w:jc w:val="center"/>
        </w:trPr>
        <w:tc>
          <w:tcPr>
            <w:tcW w:w="3369" w:type="dxa"/>
            <w:vAlign w:val="center"/>
          </w:tcPr>
          <w:p w14:paraId="084A4777" w14:textId="1844C133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Protokol o výstupní kontrole</w:t>
            </w:r>
          </w:p>
        </w:tc>
        <w:tc>
          <w:tcPr>
            <w:tcW w:w="7116" w:type="dxa"/>
            <w:vAlign w:val="center"/>
          </w:tcPr>
          <w:p w14:paraId="24A44420" w14:textId="09B57662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Dokument popisující parametry a nastavení dodávaných výrobků, výsledky výstupních zkoušek u výrobce, včetně zkoušky přesnosti měření u měřicích zařízení a prohlášení o shodě;</w:t>
            </w:r>
          </w:p>
        </w:tc>
      </w:tr>
      <w:tr w:rsidR="00465F1E" w:rsidRPr="00D0619D" w14:paraId="417992A9" w14:textId="77777777" w:rsidTr="00DE7704">
        <w:trPr>
          <w:jc w:val="center"/>
        </w:trPr>
        <w:tc>
          <w:tcPr>
            <w:tcW w:w="3369" w:type="dxa"/>
            <w:vAlign w:val="center"/>
          </w:tcPr>
          <w:p w14:paraId="3CC9EC02" w14:textId="5BFD9262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Provozní zpráva</w:t>
            </w:r>
          </w:p>
        </w:tc>
        <w:tc>
          <w:tcPr>
            <w:tcW w:w="7116" w:type="dxa"/>
            <w:vAlign w:val="center"/>
          </w:tcPr>
          <w:p w14:paraId="296FCF89" w14:textId="35762A07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Dokument sloužící jako poklad pro vyhodnocení Servisních služeb, popsán v článku 7.4.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6B816695" w14:textId="77777777" w:rsidTr="00DE7704">
        <w:trPr>
          <w:jc w:val="center"/>
        </w:trPr>
        <w:tc>
          <w:tcPr>
            <w:tcW w:w="3369" w:type="dxa"/>
            <w:vAlign w:val="center"/>
          </w:tcPr>
          <w:p w14:paraId="447196CB" w14:textId="7777777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Pracovník</w:t>
            </w:r>
          </w:p>
        </w:tc>
        <w:tc>
          <w:tcPr>
            <w:tcW w:w="7116" w:type="dxa"/>
            <w:vAlign w:val="center"/>
          </w:tcPr>
          <w:p w14:paraId="54B2D425" w14:textId="781A3763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v souvislosti s určitou osobou její (i) zaměstnance bez ohledu na typ pracovního poměru; (</w:t>
            </w:r>
            <w:proofErr w:type="spellStart"/>
            <w:r w:rsidRPr="007C1E41">
              <w:rPr>
                <w:color w:val="000000"/>
                <w:sz w:val="20"/>
                <w:lang w:eastAsia="cs-CZ"/>
              </w:rPr>
              <w:t>ii</w:t>
            </w:r>
            <w:proofErr w:type="spellEnd"/>
            <w:r w:rsidRPr="007C1E41">
              <w:rPr>
                <w:color w:val="000000"/>
                <w:sz w:val="20"/>
                <w:lang w:eastAsia="cs-CZ"/>
              </w:rPr>
              <w:t>) jiné pracovníky (např. osoby samostatně výdělečně činné</w:t>
            </w:r>
            <w:r>
              <w:rPr>
                <w:color w:val="000000"/>
                <w:sz w:val="20"/>
                <w:lang w:eastAsia="cs-CZ"/>
              </w:rPr>
              <w:t xml:space="preserve"> </w:t>
            </w:r>
            <w:r w:rsidRPr="007C1E41" w:rsidDel="00F80187">
              <w:rPr>
                <w:color w:val="000000"/>
                <w:sz w:val="20"/>
                <w:lang w:eastAsia="cs-CZ"/>
              </w:rPr>
              <w:t>s</w:t>
            </w:r>
            <w:r w:rsidRPr="007C1E41">
              <w:rPr>
                <w:color w:val="000000"/>
                <w:sz w:val="20"/>
                <w:lang w:eastAsia="cs-CZ"/>
              </w:rPr>
              <w:t>polupracující na základě obchodněprávních smluv)</w:t>
            </w:r>
            <w:r w:rsidRPr="007C1E41" w:rsidDel="00F80187">
              <w:rPr>
                <w:color w:val="000000"/>
                <w:sz w:val="20"/>
                <w:lang w:eastAsia="cs-CZ"/>
              </w:rPr>
              <w:t xml:space="preserve">; </w:t>
            </w:r>
            <w:r w:rsidRPr="007C1E41">
              <w:rPr>
                <w:color w:val="000000"/>
                <w:sz w:val="20"/>
                <w:lang w:eastAsia="cs-CZ"/>
              </w:rPr>
              <w:t>a (</w:t>
            </w:r>
            <w:proofErr w:type="spellStart"/>
            <w:r w:rsidRPr="007C1E41">
              <w:rPr>
                <w:color w:val="000000"/>
                <w:sz w:val="20"/>
                <w:lang w:eastAsia="cs-CZ"/>
              </w:rPr>
              <w:t>iii</w:t>
            </w:r>
            <w:proofErr w:type="spellEnd"/>
            <w:r w:rsidRPr="007C1E41">
              <w:rPr>
                <w:color w:val="000000"/>
                <w:sz w:val="20"/>
                <w:lang w:eastAsia="cs-CZ"/>
              </w:rPr>
              <w:t>) statutární orgány nebo jejich členy;</w:t>
            </w:r>
          </w:p>
        </w:tc>
      </w:tr>
      <w:tr w:rsidR="00465F1E" w:rsidRPr="00D0619D" w14:paraId="635B3719" w14:textId="77777777" w:rsidTr="00DE7704">
        <w:trPr>
          <w:jc w:val="center"/>
        </w:trPr>
        <w:tc>
          <w:tcPr>
            <w:tcW w:w="3369" w:type="dxa"/>
            <w:vAlign w:val="center"/>
          </w:tcPr>
          <w:p w14:paraId="0B23AE60" w14:textId="33D5DF9A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Přechodná asistenční služba</w:t>
            </w:r>
          </w:p>
        </w:tc>
        <w:tc>
          <w:tcPr>
            <w:tcW w:w="7116" w:type="dxa"/>
            <w:vAlign w:val="center"/>
          </w:tcPr>
          <w:p w14:paraId="72E55783" w14:textId="32C8EB4F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Součinnost Dodavatele v rámci Exitu dle článku 17.</w:t>
            </w:r>
            <w:r>
              <w:rPr>
                <w:color w:val="000000"/>
                <w:sz w:val="20"/>
                <w:lang w:eastAsia="cs-CZ"/>
              </w:rPr>
              <w:t>8</w:t>
            </w:r>
            <w:r w:rsidRPr="007C1E41">
              <w:rPr>
                <w:color w:val="000000"/>
                <w:sz w:val="20"/>
                <w:lang w:eastAsia="cs-CZ"/>
              </w:rPr>
              <w:t xml:space="preserve">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39970273" w14:textId="77777777" w:rsidTr="00DE7704">
        <w:trPr>
          <w:jc w:val="center"/>
        </w:trPr>
        <w:tc>
          <w:tcPr>
            <w:tcW w:w="3369" w:type="dxa"/>
            <w:vAlign w:val="center"/>
          </w:tcPr>
          <w:p w14:paraId="5E49457B" w14:textId="7777777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Předmět duševního vlastnictví </w:t>
            </w:r>
          </w:p>
        </w:tc>
        <w:tc>
          <w:tcPr>
            <w:tcW w:w="7116" w:type="dxa"/>
            <w:vAlign w:val="center"/>
          </w:tcPr>
          <w:p w14:paraId="3BFB7A7E" w14:textId="20CBD66A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uvedený v článku </w:t>
            </w:r>
            <w:r w:rsidRPr="00CC3497">
              <w:rPr>
                <w:color w:val="000000"/>
                <w:sz w:val="20"/>
                <w:lang w:eastAsia="cs-CZ"/>
              </w:rPr>
              <w:t>14.2</w:t>
            </w:r>
            <w:r w:rsidRPr="007C1E41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>Smlouvy o Dílo, resp. Článku 12.2.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12201591" w14:textId="77777777" w:rsidTr="00DE7704">
        <w:trPr>
          <w:jc w:val="center"/>
        </w:trPr>
        <w:tc>
          <w:tcPr>
            <w:tcW w:w="3369" w:type="dxa"/>
            <w:vAlign w:val="center"/>
          </w:tcPr>
          <w:p w14:paraId="49A33CE5" w14:textId="3B02470D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Realizační tým Dodavatele</w:t>
            </w:r>
          </w:p>
        </w:tc>
        <w:tc>
          <w:tcPr>
            <w:tcW w:w="7116" w:type="dxa"/>
            <w:vAlign w:val="center"/>
          </w:tcPr>
          <w:p w14:paraId="1663EA4C" w14:textId="6A13A491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definovaný v článku </w:t>
            </w:r>
            <w:r w:rsidRPr="00CC3497">
              <w:rPr>
                <w:color w:val="000000"/>
                <w:sz w:val="20"/>
                <w:lang w:eastAsia="cs-CZ"/>
              </w:rPr>
              <w:t>3.4.2</w:t>
            </w:r>
            <w:r w:rsidRPr="007C1E41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 xml:space="preserve">Smlouvy o Dílo, resp. Článku 4.2.2 </w:t>
            </w:r>
            <w:commentRangeStart w:id="5"/>
            <w:commentRangeEnd w:id="5"/>
            <w:r>
              <w:rPr>
                <w:rStyle w:val="Odkaznakoment"/>
              </w:rPr>
              <w:commentReference w:id="5"/>
            </w:r>
            <w:r>
              <w:rPr>
                <w:color w:val="000000"/>
                <w:sz w:val="20"/>
                <w:lang w:eastAsia="cs-CZ"/>
              </w:rPr>
              <w:t>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3F5AB57F" w14:textId="77777777" w:rsidTr="00DE7704">
        <w:trPr>
          <w:jc w:val="center"/>
        </w:trPr>
        <w:tc>
          <w:tcPr>
            <w:tcW w:w="3369" w:type="dxa"/>
            <w:vAlign w:val="center"/>
          </w:tcPr>
          <w:p w14:paraId="773B1716" w14:textId="4CFB0972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Realizační tým Zadavatele</w:t>
            </w:r>
          </w:p>
        </w:tc>
        <w:tc>
          <w:tcPr>
            <w:tcW w:w="7116" w:type="dxa"/>
            <w:vAlign w:val="center"/>
          </w:tcPr>
          <w:p w14:paraId="30F197D6" w14:textId="1CA15ADB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definovaný v článku </w:t>
            </w:r>
            <w:r w:rsidRPr="00CC3497">
              <w:rPr>
                <w:color w:val="000000"/>
                <w:sz w:val="20"/>
                <w:lang w:eastAsia="cs-CZ"/>
              </w:rPr>
              <w:t>3.1.2</w:t>
            </w:r>
            <w:r w:rsidRPr="007C1E41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>Smlouvy o Dílo, resp. Článku 4.1.2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6CCF59E1" w14:textId="77777777" w:rsidTr="00DE7704">
        <w:trPr>
          <w:jc w:val="center"/>
        </w:trPr>
        <w:tc>
          <w:tcPr>
            <w:tcW w:w="3369" w:type="dxa"/>
            <w:vAlign w:val="center"/>
          </w:tcPr>
          <w:p w14:paraId="1ACB9130" w14:textId="4458E8AB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SAT</w:t>
            </w:r>
          </w:p>
        </w:tc>
        <w:tc>
          <w:tcPr>
            <w:tcW w:w="7116" w:type="dxa"/>
            <w:vAlign w:val="center"/>
          </w:tcPr>
          <w:p w14:paraId="0E8DB116" w14:textId="75274185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proofErr w:type="spellStart"/>
            <w:r w:rsidRPr="007C1E41">
              <w:rPr>
                <w:sz w:val="20"/>
              </w:rPr>
              <w:t>Site</w:t>
            </w:r>
            <w:proofErr w:type="spellEnd"/>
            <w:r w:rsidRPr="007C1E41">
              <w:rPr>
                <w:sz w:val="20"/>
              </w:rPr>
              <w:t xml:space="preserve"> </w:t>
            </w:r>
            <w:proofErr w:type="spellStart"/>
            <w:r w:rsidRPr="007C1E41">
              <w:rPr>
                <w:sz w:val="20"/>
              </w:rPr>
              <w:t>Acceptance</w:t>
            </w:r>
            <w:proofErr w:type="spellEnd"/>
            <w:r w:rsidRPr="007C1E41">
              <w:rPr>
                <w:sz w:val="20"/>
              </w:rPr>
              <w:t xml:space="preserve"> Test, popsán v 13.5 </w:t>
            </w:r>
            <w:r>
              <w:rPr>
                <w:color w:val="000000"/>
                <w:sz w:val="20"/>
                <w:lang w:eastAsia="cs-CZ"/>
              </w:rPr>
              <w:t>Smlouvy o Dílo</w:t>
            </w:r>
            <w:r>
              <w:rPr>
                <w:sz w:val="20"/>
              </w:rPr>
              <w:t>;</w:t>
            </w:r>
          </w:p>
        </w:tc>
      </w:tr>
      <w:tr w:rsidR="00465F1E" w:rsidRPr="00D0619D" w14:paraId="0FC41E34" w14:textId="77777777" w:rsidTr="00DE7704">
        <w:trPr>
          <w:jc w:val="center"/>
        </w:trPr>
        <w:tc>
          <w:tcPr>
            <w:tcW w:w="3369" w:type="dxa"/>
            <w:vAlign w:val="center"/>
          </w:tcPr>
          <w:p w14:paraId="12E828E6" w14:textId="01B198D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proofErr w:type="spellStart"/>
            <w:r w:rsidRPr="007C1E41">
              <w:rPr>
                <w:b/>
                <w:sz w:val="20"/>
              </w:rPr>
              <w:t>Shipment</w:t>
            </w:r>
            <w:proofErr w:type="spellEnd"/>
            <w:r w:rsidRPr="007C1E41">
              <w:rPr>
                <w:b/>
                <w:sz w:val="20"/>
              </w:rPr>
              <w:t xml:space="preserve"> </w:t>
            </w:r>
            <w:proofErr w:type="spellStart"/>
            <w:r w:rsidRPr="007C1E41">
              <w:rPr>
                <w:b/>
                <w:sz w:val="20"/>
              </w:rPr>
              <w:t>file</w:t>
            </w:r>
            <w:proofErr w:type="spellEnd"/>
            <w:r w:rsidRPr="007C1E41">
              <w:rPr>
                <w:b/>
                <w:sz w:val="20"/>
              </w:rPr>
              <w:t xml:space="preserve"> </w:t>
            </w:r>
          </w:p>
        </w:tc>
        <w:tc>
          <w:tcPr>
            <w:tcW w:w="7116" w:type="dxa"/>
            <w:vAlign w:val="center"/>
          </w:tcPr>
          <w:p w14:paraId="6F75A83D" w14:textId="7E0993D5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Elektronický dokument, který zahrnuje bližší údaje o objednaném zboží</w:t>
            </w:r>
            <w:r>
              <w:rPr>
                <w:sz w:val="20"/>
              </w:rPr>
              <w:t>;</w:t>
            </w:r>
          </w:p>
        </w:tc>
      </w:tr>
      <w:tr w:rsidR="00465F1E" w:rsidRPr="00D0619D" w14:paraId="55747AA6" w14:textId="77777777" w:rsidTr="00DE7704">
        <w:trPr>
          <w:jc w:val="center"/>
        </w:trPr>
        <w:tc>
          <w:tcPr>
            <w:tcW w:w="3369" w:type="dxa"/>
            <w:vAlign w:val="center"/>
          </w:tcPr>
          <w:p w14:paraId="5E57995D" w14:textId="2D6DABDF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Servis </w:t>
            </w:r>
            <w:proofErr w:type="spellStart"/>
            <w:r w:rsidRPr="007C1E41">
              <w:rPr>
                <w:b/>
                <w:sz w:val="20"/>
              </w:rPr>
              <w:t>meření</w:t>
            </w:r>
            <w:proofErr w:type="spellEnd"/>
          </w:p>
        </w:tc>
        <w:tc>
          <w:tcPr>
            <w:tcW w:w="7116" w:type="dxa"/>
            <w:vAlign w:val="center"/>
          </w:tcPr>
          <w:p w14:paraId="61A36C09" w14:textId="507950C8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Servisní centrum pro příjem komponent MSUM; pro jejich testování, parametrizaci, evidenci; a pro řešení reklamací</w:t>
            </w:r>
            <w:r>
              <w:rPr>
                <w:sz w:val="20"/>
              </w:rPr>
              <w:t>;</w:t>
            </w:r>
          </w:p>
        </w:tc>
      </w:tr>
      <w:tr w:rsidR="00465F1E" w:rsidRPr="00D0619D" w14:paraId="77474A74" w14:textId="77777777" w:rsidTr="00DE7704">
        <w:trPr>
          <w:jc w:val="center"/>
        </w:trPr>
        <w:tc>
          <w:tcPr>
            <w:tcW w:w="3369" w:type="dxa"/>
            <w:vAlign w:val="center"/>
          </w:tcPr>
          <w:p w14:paraId="17CDA6A8" w14:textId="2F134A78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Servisní místo </w:t>
            </w:r>
          </w:p>
        </w:tc>
        <w:tc>
          <w:tcPr>
            <w:tcW w:w="7116" w:type="dxa"/>
            <w:vAlign w:val="center"/>
          </w:tcPr>
          <w:p w14:paraId="477F3CAB" w14:textId="0D2B7D2D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Místo plnění dle 3.3.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70D49E53" w14:textId="77777777" w:rsidTr="00DE7704">
        <w:trPr>
          <w:jc w:val="center"/>
        </w:trPr>
        <w:tc>
          <w:tcPr>
            <w:tcW w:w="3369" w:type="dxa"/>
            <w:vAlign w:val="center"/>
          </w:tcPr>
          <w:p w14:paraId="7E123D8B" w14:textId="2F047BEB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Servisní požadavek</w:t>
            </w:r>
          </w:p>
        </w:tc>
        <w:tc>
          <w:tcPr>
            <w:tcW w:w="7116" w:type="dxa"/>
            <w:vAlign w:val="center"/>
          </w:tcPr>
          <w:p w14:paraId="1CCFF41C" w14:textId="59B9A746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Podnět Zadavatele na aktivaci Servisních služeb Dodavatele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277F6F10" w14:textId="77777777" w:rsidTr="00DE7704">
        <w:trPr>
          <w:jc w:val="center"/>
        </w:trPr>
        <w:tc>
          <w:tcPr>
            <w:tcW w:w="3369" w:type="dxa"/>
            <w:vAlign w:val="center"/>
          </w:tcPr>
          <w:p w14:paraId="69FEEDCA" w14:textId="03B54786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Servisní protokol</w:t>
            </w:r>
          </w:p>
        </w:tc>
        <w:tc>
          <w:tcPr>
            <w:tcW w:w="7116" w:type="dxa"/>
            <w:vAlign w:val="center"/>
          </w:tcPr>
          <w:p w14:paraId="73F56061" w14:textId="51BDD9FD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Záznam o Dodavatelském zásahu v rámci plnění Servisní smlouvy, popsán v článku 7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09DE4F0B" w14:textId="77777777" w:rsidTr="00DE7704">
        <w:trPr>
          <w:jc w:val="center"/>
        </w:trPr>
        <w:tc>
          <w:tcPr>
            <w:tcW w:w="3369" w:type="dxa"/>
            <w:vAlign w:val="center"/>
          </w:tcPr>
          <w:p w14:paraId="6E193B47" w14:textId="3D000BD0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Servisní smlouva</w:t>
            </w:r>
          </w:p>
        </w:tc>
        <w:tc>
          <w:tcPr>
            <w:tcW w:w="7116" w:type="dxa"/>
            <w:vAlign w:val="center"/>
          </w:tcPr>
          <w:p w14:paraId="5904026F" w14:textId="45D1F51E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smlouvu pro poskytování služeb spočívajících v poskytování údržby a podpory systému MDTS, jež spolu s provedením Díla a Dílčím plněním systému MDTS tvoří součást veřejné zakázky zadané v Zadávacím řízení;</w:t>
            </w:r>
          </w:p>
        </w:tc>
      </w:tr>
      <w:tr w:rsidR="00EF4B75" w:rsidRPr="00D0619D" w14:paraId="433E37B3" w14:textId="77777777" w:rsidTr="00DE7704">
        <w:trPr>
          <w:jc w:val="center"/>
        </w:trPr>
        <w:tc>
          <w:tcPr>
            <w:tcW w:w="3369" w:type="dxa"/>
            <w:vAlign w:val="center"/>
          </w:tcPr>
          <w:p w14:paraId="1EA0E17A" w14:textId="4E955540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Služby</w:t>
            </w:r>
            <w:r w:rsidRPr="007C1E41">
              <w:rPr>
                <w:b/>
                <w:sz w:val="20"/>
              </w:rPr>
              <w:t xml:space="preserve"> </w:t>
            </w:r>
          </w:p>
        </w:tc>
        <w:tc>
          <w:tcPr>
            <w:tcW w:w="7116" w:type="dxa"/>
            <w:vAlign w:val="center"/>
          </w:tcPr>
          <w:p w14:paraId="1CF6CDB4" w14:textId="6E8E1E8E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služby spočívající v poskytování servisu a podpory provozu pro všechny komponenty dodaného Systému MDTS, zejména preventivní zásahy, záruční, mimozáruční a pozáruční opravy a konzultace, tak aby byla splněny požadované parametry plnění Díla dle Servisní smlouvy;</w:t>
            </w:r>
          </w:p>
        </w:tc>
      </w:tr>
      <w:tr w:rsidR="00EF4B75" w:rsidRPr="00D0619D" w14:paraId="65ABC651" w14:textId="77777777" w:rsidTr="00507E3C">
        <w:tblPrEx>
          <w:tblW w:w="1048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6" w:author="Tauber, Jan" w:date="2025-04-30T15:07:00Z" w16du:dateUtc="2025-04-30T13:07:00Z">
            <w:tblPrEx>
              <w:tblW w:w="1048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jc w:val="center"/>
          <w:trPrChange w:id="7" w:author="Tauber, Jan" w:date="2025-04-30T15:07:00Z" w16du:dateUtc="2025-04-30T13:07:00Z">
            <w:trPr>
              <w:jc w:val="center"/>
            </w:trPr>
          </w:trPrChange>
        </w:trPr>
        <w:tc>
          <w:tcPr>
            <w:tcW w:w="3369" w:type="dxa"/>
            <w:vAlign w:val="center"/>
            <w:tcPrChange w:id="8" w:author="Tauber, Jan" w:date="2025-04-30T15:07:00Z" w16du:dateUtc="2025-04-30T13:07:00Z">
              <w:tcPr>
                <w:tcW w:w="3369" w:type="dxa"/>
                <w:vAlign w:val="center"/>
              </w:tcPr>
            </w:tcPrChange>
          </w:tcPr>
          <w:p w14:paraId="444442ED" w14:textId="38ABC6E4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Smlouva o Dílo</w:t>
            </w:r>
          </w:p>
        </w:tc>
        <w:tc>
          <w:tcPr>
            <w:tcW w:w="7116" w:type="dxa"/>
            <w:shd w:val="clear" w:color="auto" w:fill="auto"/>
            <w:vAlign w:val="center"/>
            <w:tcPrChange w:id="9" w:author="Tauber, Jan" w:date="2025-04-30T15:07:00Z" w16du:dateUtc="2025-04-30T13:07:00Z">
              <w:tcPr>
                <w:tcW w:w="7116" w:type="dxa"/>
                <w:vAlign w:val="center"/>
              </w:tcPr>
            </w:tcPrChange>
          </w:tcPr>
          <w:p w14:paraId="09C85684" w14:textId="5CD49863" w:rsidR="00EF4B75" w:rsidRPr="00507E3C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507E3C">
              <w:rPr>
                <w:color w:val="000000"/>
                <w:sz w:val="20"/>
                <w:lang w:eastAsia="cs-CZ"/>
                <w:rPrChange w:id="10" w:author="Tauber, Jan" w:date="2025-04-30T15:07:00Z" w16du:dateUtc="2025-04-30T13:07:00Z">
                  <w:rPr>
                    <w:color w:val="000000"/>
                    <w:sz w:val="20"/>
                    <w:highlight w:val="yellow"/>
                    <w:lang w:eastAsia="cs-CZ"/>
                  </w:rPr>
                </w:rPrChange>
              </w:rPr>
              <w:t xml:space="preserve">znamená </w:t>
            </w:r>
            <w:del w:id="11" w:author="Tauber, Jan" w:date="2025-04-30T15:05:00Z" w16du:dateUtc="2025-04-30T13:05:00Z">
              <w:r w:rsidRPr="00507E3C" w:rsidDel="0067608A">
                <w:rPr>
                  <w:color w:val="000000"/>
                  <w:sz w:val="20"/>
                  <w:lang w:eastAsia="cs-CZ"/>
                  <w:rPrChange w:id="12" w:author="Tauber, Jan" w:date="2025-04-30T15:07:00Z" w16du:dateUtc="2025-04-30T13:07:00Z">
                    <w:rPr>
                      <w:color w:val="000000"/>
                      <w:sz w:val="20"/>
                      <w:highlight w:val="yellow"/>
                      <w:lang w:eastAsia="cs-CZ"/>
                    </w:rPr>
                  </w:rPrChange>
                </w:rPr>
                <w:delText>s</w:delText>
              </w:r>
            </w:del>
            <w:ins w:id="13" w:author="Tauber, Jan" w:date="2025-04-30T15:05:00Z" w16du:dateUtc="2025-04-30T13:05:00Z">
              <w:r w:rsidR="0067608A" w:rsidRPr="00507E3C">
                <w:rPr>
                  <w:color w:val="000000"/>
                  <w:sz w:val="20"/>
                  <w:lang w:eastAsia="cs-CZ"/>
                  <w:rPrChange w:id="14" w:author="Tauber, Jan" w:date="2025-04-30T15:07:00Z" w16du:dateUtc="2025-04-30T13:07:00Z">
                    <w:rPr>
                      <w:color w:val="000000"/>
                      <w:sz w:val="20"/>
                      <w:highlight w:val="yellow"/>
                      <w:lang w:eastAsia="cs-CZ"/>
                    </w:rPr>
                  </w:rPrChange>
                </w:rPr>
                <w:t>S</w:t>
              </w:r>
            </w:ins>
            <w:r w:rsidRPr="00507E3C">
              <w:rPr>
                <w:color w:val="000000"/>
                <w:sz w:val="20"/>
                <w:lang w:eastAsia="cs-CZ"/>
                <w:rPrChange w:id="15" w:author="Tauber, Jan" w:date="2025-04-30T15:07:00Z" w16du:dateUtc="2025-04-30T13:07:00Z">
                  <w:rPr>
                    <w:color w:val="000000"/>
                    <w:sz w:val="20"/>
                    <w:highlight w:val="yellow"/>
                    <w:lang w:eastAsia="cs-CZ"/>
                  </w:rPr>
                </w:rPrChange>
              </w:rPr>
              <w:t xml:space="preserve">mlouvu </w:t>
            </w:r>
            <w:ins w:id="16" w:author="Tauber, Jan" w:date="2025-04-30T15:05:00Z" w16du:dateUtc="2025-04-30T13:05:00Z">
              <w:r w:rsidR="0067608A" w:rsidRPr="00507E3C">
                <w:rPr>
                  <w:color w:val="000000"/>
                  <w:sz w:val="20"/>
                  <w:lang w:eastAsia="cs-CZ"/>
                  <w:rPrChange w:id="17" w:author="Tauber, Jan" w:date="2025-04-30T15:07:00Z" w16du:dateUtc="2025-04-30T13:07:00Z">
                    <w:rPr>
                      <w:color w:val="000000"/>
                      <w:sz w:val="20"/>
                      <w:highlight w:val="yellow"/>
                      <w:lang w:eastAsia="cs-CZ"/>
                    </w:rPr>
                  </w:rPrChange>
                </w:rPr>
                <w:t xml:space="preserve">o dílo a rámcovou dohodu </w:t>
              </w:r>
            </w:ins>
            <w:r w:rsidRPr="00507E3C">
              <w:rPr>
                <w:color w:val="000000"/>
                <w:sz w:val="20"/>
                <w:lang w:eastAsia="cs-CZ"/>
                <w:rPrChange w:id="18" w:author="Tauber, Jan" w:date="2025-04-30T15:07:00Z" w16du:dateUtc="2025-04-30T13:07:00Z">
                  <w:rPr>
                    <w:color w:val="000000"/>
                    <w:sz w:val="20"/>
                    <w:highlight w:val="yellow"/>
                    <w:lang w:eastAsia="cs-CZ"/>
                  </w:rPr>
                </w:rPrChange>
              </w:rPr>
              <w:t xml:space="preserve">pro dodávku </w:t>
            </w:r>
            <w:ins w:id="19" w:author="Tauber, Jan" w:date="2025-04-30T15:06:00Z" w16du:dateUtc="2025-04-30T13:06:00Z">
              <w:r w:rsidR="00330A17" w:rsidRPr="00507E3C">
                <w:rPr>
                  <w:color w:val="000000"/>
                  <w:sz w:val="20"/>
                  <w:lang w:eastAsia="cs-CZ"/>
                  <w:rPrChange w:id="20" w:author="Tauber, Jan" w:date="2025-04-30T15:07:00Z" w16du:dateUtc="2025-04-30T13:07:00Z">
                    <w:rPr>
                      <w:color w:val="000000"/>
                      <w:sz w:val="20"/>
                      <w:highlight w:val="yellow"/>
                      <w:lang w:eastAsia="cs-CZ"/>
                    </w:rPr>
                  </w:rPrChange>
                </w:rPr>
                <w:t xml:space="preserve">a implementaci </w:t>
              </w:r>
            </w:ins>
            <w:ins w:id="21" w:author="Tauber, Jan" w:date="2025-04-30T15:12:00Z" w16du:dateUtc="2025-04-30T13:12:00Z">
              <w:r w:rsidR="00C761B9">
                <w:rPr>
                  <w:color w:val="000000"/>
                  <w:sz w:val="20"/>
                  <w:lang w:eastAsia="cs-CZ"/>
                </w:rPr>
                <w:t xml:space="preserve">Díla jako </w:t>
              </w:r>
            </w:ins>
            <w:r w:rsidRPr="00507E3C">
              <w:rPr>
                <w:color w:val="000000"/>
                <w:sz w:val="20"/>
                <w:lang w:eastAsia="cs-CZ"/>
                <w:rPrChange w:id="22" w:author="Tauber, Jan" w:date="2025-04-30T15:07:00Z" w16du:dateUtc="2025-04-30T13:07:00Z">
                  <w:rPr>
                    <w:color w:val="000000"/>
                    <w:sz w:val="20"/>
                    <w:highlight w:val="yellow"/>
                    <w:lang w:eastAsia="cs-CZ"/>
                  </w:rPr>
                </w:rPrChange>
              </w:rPr>
              <w:t>Systému MDTS</w:t>
            </w:r>
            <w:ins w:id="23" w:author="Tauber, Jan" w:date="2025-04-30T15:13:00Z" w16du:dateUtc="2025-04-30T13:13:00Z">
              <w:r w:rsidR="00C761B9">
                <w:rPr>
                  <w:color w:val="000000"/>
                  <w:sz w:val="20"/>
                  <w:lang w:eastAsia="cs-CZ"/>
                </w:rPr>
                <w:t>, Dílčích plnění systému MDTS</w:t>
              </w:r>
            </w:ins>
            <w:ins w:id="24" w:author="Tauber, Jan" w:date="2025-04-30T15:19:00Z" w16du:dateUtc="2025-04-30T13:19:00Z">
              <w:r w:rsidR="006F474E">
                <w:rPr>
                  <w:color w:val="000000"/>
                  <w:sz w:val="20"/>
                  <w:lang w:eastAsia="cs-CZ"/>
                </w:rPr>
                <w:t xml:space="preserve"> a pro dodávky Zboží</w:t>
              </w:r>
            </w:ins>
            <w:r w:rsidRPr="00507E3C">
              <w:rPr>
                <w:color w:val="000000"/>
                <w:sz w:val="20"/>
                <w:lang w:eastAsia="cs-CZ"/>
                <w:rPrChange w:id="25" w:author="Tauber, Jan" w:date="2025-04-30T15:07:00Z" w16du:dateUtc="2025-04-30T13:07:00Z">
                  <w:rPr>
                    <w:color w:val="000000"/>
                    <w:sz w:val="20"/>
                    <w:highlight w:val="yellow"/>
                    <w:lang w:eastAsia="cs-CZ"/>
                  </w:rPr>
                </w:rPrChange>
              </w:rPr>
              <w:t xml:space="preserve">, </w:t>
            </w:r>
            <w:ins w:id="26" w:author="Tauber, Jan" w:date="2025-04-30T15:13:00Z" w16du:dateUtc="2025-04-30T13:13:00Z">
              <w:r w:rsidR="00C27DE6">
                <w:rPr>
                  <w:color w:val="000000"/>
                  <w:sz w:val="20"/>
                  <w:lang w:eastAsia="cs-CZ"/>
                </w:rPr>
                <w:t>která spolu s</w:t>
              </w:r>
            </w:ins>
            <w:ins w:id="27" w:author="Tauber, Jan" w:date="2025-04-30T15:18:00Z" w16du:dateUtc="2025-04-30T13:18:00Z">
              <w:r w:rsidR="00107607">
                <w:rPr>
                  <w:color w:val="000000"/>
                  <w:sz w:val="20"/>
                  <w:lang w:eastAsia="cs-CZ"/>
                </w:rPr>
                <w:t>e Služb</w:t>
              </w:r>
            </w:ins>
            <w:ins w:id="28" w:author="Tauber, Jan" w:date="2025-04-30T15:19:00Z" w16du:dateUtc="2025-04-30T13:19:00Z">
              <w:r w:rsidR="00107607">
                <w:rPr>
                  <w:color w:val="000000"/>
                  <w:sz w:val="20"/>
                  <w:lang w:eastAsia="cs-CZ"/>
                </w:rPr>
                <w:t>ami</w:t>
              </w:r>
            </w:ins>
            <w:ins w:id="29" w:author="Tauber, Jan" w:date="2025-04-30T15:18:00Z" w16du:dateUtc="2025-04-30T13:18:00Z">
              <w:r w:rsidR="00602F84">
                <w:rPr>
                  <w:color w:val="000000"/>
                  <w:sz w:val="20"/>
                  <w:lang w:eastAsia="cs-CZ"/>
                </w:rPr>
                <w:t xml:space="preserve"> </w:t>
              </w:r>
            </w:ins>
            <w:r w:rsidRPr="00507E3C">
              <w:rPr>
                <w:color w:val="000000"/>
                <w:sz w:val="20"/>
                <w:lang w:eastAsia="cs-CZ"/>
                <w:rPrChange w:id="30" w:author="Tauber, Jan" w:date="2025-04-30T15:07:00Z" w16du:dateUtc="2025-04-30T13:07:00Z">
                  <w:rPr>
                    <w:color w:val="000000"/>
                    <w:sz w:val="20"/>
                    <w:highlight w:val="yellow"/>
                    <w:lang w:eastAsia="cs-CZ"/>
                  </w:rPr>
                </w:rPrChange>
              </w:rPr>
              <w:t>tvoří součást veřejné zakázky zadané v Zadávacím řízení;</w:t>
            </w:r>
          </w:p>
        </w:tc>
      </w:tr>
      <w:tr w:rsidR="00EF4B75" w:rsidRPr="00D0619D" w14:paraId="20130BED" w14:textId="77777777" w:rsidTr="00DE7704">
        <w:trPr>
          <w:jc w:val="center"/>
        </w:trPr>
        <w:tc>
          <w:tcPr>
            <w:tcW w:w="3369" w:type="dxa"/>
            <w:vAlign w:val="center"/>
          </w:tcPr>
          <w:p w14:paraId="6D283647" w14:textId="0D0859DC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Střední závada</w:t>
            </w:r>
          </w:p>
        </w:tc>
        <w:tc>
          <w:tcPr>
            <w:tcW w:w="7116" w:type="dxa"/>
            <w:vAlign w:val="center"/>
          </w:tcPr>
          <w:p w14:paraId="3AB72BAB" w14:textId="69A2E749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sz w:val="20"/>
              </w:rPr>
              <w:t>Kategorie závad na části Systému MDTS dle čl.</w:t>
            </w:r>
            <w:r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 xml:space="preserve">2.2.1. </w:t>
            </w:r>
            <w:r>
              <w:rPr>
                <w:sz w:val="20"/>
              </w:rPr>
              <w:t xml:space="preserve">přílohy 2 </w:t>
            </w:r>
            <w:r w:rsidRPr="007C1E41">
              <w:rPr>
                <w:sz w:val="20"/>
              </w:rPr>
              <w:t>Servisní smlouvy</w:t>
            </w:r>
            <w:r>
              <w:rPr>
                <w:sz w:val="20"/>
              </w:rPr>
              <w:t>;</w:t>
            </w:r>
          </w:p>
        </w:tc>
      </w:tr>
      <w:tr w:rsidR="00EF4B75" w:rsidRPr="00D0619D" w14:paraId="211ECF5F" w14:textId="77777777" w:rsidTr="00DE7704">
        <w:trPr>
          <w:jc w:val="center"/>
        </w:trPr>
        <w:tc>
          <w:tcPr>
            <w:tcW w:w="3369" w:type="dxa"/>
            <w:vAlign w:val="center"/>
          </w:tcPr>
          <w:p w14:paraId="5385C6E8" w14:textId="05992A2C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lastRenderedPageBreak/>
              <w:t>Systém MDTS</w:t>
            </w:r>
          </w:p>
        </w:tc>
        <w:tc>
          <w:tcPr>
            <w:tcW w:w="7116" w:type="dxa"/>
            <w:vAlign w:val="center"/>
          </w:tcPr>
          <w:p w14:paraId="67576633" w14:textId="2D21C45F" w:rsidR="00EF4B75" w:rsidRPr="007C1E41" w:rsidRDefault="00EF4B75" w:rsidP="00EF4B75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jedná se o „Systém monitoringu elektrických veličin v distribučních trafostanicích“ na NN straně distribučního transformátoru.</w:t>
            </w:r>
          </w:p>
          <w:p w14:paraId="6AD6E371" w14:textId="7DCEBD5C" w:rsidR="00EF4B75" w:rsidRPr="007C1E41" w:rsidRDefault="00EF4B75" w:rsidP="00EF4B75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Funkční systém tvoří zařízení (měřicí zařízení, komunikační jednotky, zdroje a další potřebné komponenty – MSUM) s komunikací na cílové systémy (např. SCADA, STEVE-Datový sklad) Zadavatele a jednotného aplikačního nástroje (MUM) pro centrální správu, provoz, parametrizaci, vyčítání a monitoring kompletního systému.</w:t>
            </w:r>
          </w:p>
          <w:p w14:paraId="4E2CA0BA" w14:textId="73144054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7FF2DA7">
              <w:rPr>
                <w:color w:val="000000" w:themeColor="text1"/>
                <w:sz w:val="20"/>
                <w:lang w:eastAsia="cs-CZ"/>
              </w:rPr>
              <w:t>Systém MDTS = MUM + MSUM;</w:t>
            </w:r>
          </w:p>
        </w:tc>
      </w:tr>
      <w:tr w:rsidR="00EF4B75" w:rsidRPr="00D0619D" w14:paraId="5219E0FE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7B1D" w14:textId="116F9CD1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Realizační tým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EAF8" w14:textId="0D2AE22F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Pracovníci Zadavatele, resp. Dodavatele uvedeni v přílohách 4 a 6 Smlouvy o Dílo</w:t>
            </w:r>
            <w:r>
              <w:rPr>
                <w:color w:val="000000"/>
                <w:sz w:val="20"/>
                <w:lang w:eastAsia="cs-CZ"/>
              </w:rPr>
              <w:t xml:space="preserve">, </w:t>
            </w:r>
            <w:proofErr w:type="spellStart"/>
            <w:r>
              <w:rPr>
                <w:color w:val="000000"/>
                <w:sz w:val="20"/>
                <w:lang w:eastAsia="cs-CZ"/>
              </w:rPr>
              <w:t>resp</w:t>
            </w:r>
            <w:proofErr w:type="spellEnd"/>
            <w:r>
              <w:rPr>
                <w:color w:val="000000"/>
                <w:sz w:val="20"/>
                <w:lang w:eastAsia="cs-CZ"/>
              </w:rPr>
              <w:t xml:space="preserve"> v přílohách 5 a 10 Servisní smlouvy;</w:t>
            </w:r>
          </w:p>
        </w:tc>
      </w:tr>
      <w:tr w:rsidR="00EF4B75" w:rsidRPr="00D0619D" w14:paraId="02386400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F57B" w14:textId="64EB0C0E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Testovací prostředí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28B4" w14:textId="1D2E1156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Prostředí aplikace MUM na straně Zadavatele, blíže popsáno ve Smlouvě o Dílo, příloha </w:t>
            </w:r>
            <w:r>
              <w:rPr>
                <w:color w:val="000000"/>
                <w:sz w:val="20"/>
                <w:lang w:eastAsia="cs-CZ"/>
              </w:rPr>
              <w:t xml:space="preserve">2, kap. </w:t>
            </w:r>
            <w:r w:rsidRPr="007C1E41">
              <w:rPr>
                <w:color w:val="000000"/>
                <w:sz w:val="20"/>
                <w:lang w:eastAsia="cs-CZ"/>
              </w:rPr>
              <w:t>B.4.1.6.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668FDBFD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1A6A" w14:textId="1D344488" w:rsidR="00EF4B75" w:rsidRPr="007C1E41" w:rsidDel="006B2EC2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Testovací scénáře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420D" w14:textId="4982CD71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definici sady testů a včetně definice činností k nutnému ověření správného chování rozvojového požadavku dle zadání Zadavatele v rámci UAT testů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78C2FA26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CB9D" w14:textId="03C78E0E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UAT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3959" w14:textId="0E9D2D8A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Uživatelské akceptační testy (User </w:t>
            </w:r>
            <w:proofErr w:type="spellStart"/>
            <w:r w:rsidRPr="007C1E41">
              <w:rPr>
                <w:color w:val="000000"/>
                <w:sz w:val="20"/>
                <w:lang w:eastAsia="cs-CZ"/>
              </w:rPr>
              <w:t>Acceptance</w:t>
            </w:r>
            <w:proofErr w:type="spellEnd"/>
            <w:r w:rsidRPr="007C1E41">
              <w:rPr>
                <w:color w:val="000000"/>
                <w:sz w:val="20"/>
                <w:lang w:eastAsia="cs-CZ"/>
              </w:rPr>
              <w:t xml:space="preserve"> Testing). Testy probíhají v rámci předání Díla, nebo realizovaných funkcionalit v rámci rozvoje Dílčího plnění systému MDTS za účelem ověření splnění požadavků Zadavatele, podle </w:t>
            </w:r>
            <w:r w:rsidRPr="00520CA5">
              <w:rPr>
                <w:color w:val="000000"/>
                <w:sz w:val="20"/>
                <w:lang w:eastAsia="cs-CZ"/>
              </w:rPr>
              <w:t>článku 13.</w:t>
            </w:r>
            <w:r w:rsidRPr="007C1E41">
              <w:rPr>
                <w:color w:val="000000"/>
                <w:sz w:val="20"/>
                <w:lang w:eastAsia="cs-CZ"/>
              </w:rPr>
              <w:t xml:space="preserve">3. </w:t>
            </w:r>
            <w:r>
              <w:rPr>
                <w:color w:val="000000"/>
                <w:sz w:val="20"/>
                <w:lang w:eastAsia="cs-CZ"/>
              </w:rPr>
              <w:t xml:space="preserve">Smlouvy o Dílo. </w:t>
            </w:r>
            <w:r w:rsidRPr="007C1E41">
              <w:rPr>
                <w:color w:val="000000"/>
                <w:sz w:val="20"/>
                <w:lang w:eastAsia="cs-CZ"/>
              </w:rPr>
              <w:t>Testování probíhá v</w:t>
            </w:r>
            <w:r>
              <w:rPr>
                <w:color w:val="000000"/>
                <w:sz w:val="20"/>
                <w:lang w:eastAsia="cs-CZ"/>
              </w:rPr>
              <w:t> </w:t>
            </w:r>
            <w:r w:rsidRPr="007C1E41">
              <w:rPr>
                <w:color w:val="000000"/>
                <w:sz w:val="20"/>
                <w:lang w:eastAsia="cs-CZ"/>
              </w:rPr>
              <w:t>testovacím</w:t>
            </w:r>
            <w:r>
              <w:rPr>
                <w:color w:val="000000"/>
                <w:sz w:val="20"/>
                <w:lang w:eastAsia="cs-CZ"/>
              </w:rPr>
              <w:t xml:space="preserve">, </w:t>
            </w:r>
            <w:proofErr w:type="spellStart"/>
            <w:r>
              <w:rPr>
                <w:color w:val="000000"/>
                <w:sz w:val="20"/>
                <w:lang w:eastAsia="cs-CZ"/>
              </w:rPr>
              <w:t>preprodukčním</w:t>
            </w:r>
            <w:proofErr w:type="spellEnd"/>
            <w:r>
              <w:rPr>
                <w:color w:val="000000"/>
                <w:sz w:val="20"/>
                <w:lang w:eastAsia="cs-CZ"/>
              </w:rPr>
              <w:t xml:space="preserve"> nebo produkčním </w:t>
            </w:r>
            <w:r w:rsidRPr="007C1E41">
              <w:rPr>
                <w:color w:val="000000"/>
                <w:sz w:val="20"/>
                <w:lang w:eastAsia="cs-CZ"/>
              </w:rPr>
              <w:t>prostředí Zadavatele dle Zadavatelem předem odsouhlasených testovacích scénářů, připravených Dodavatelem</w:t>
            </w:r>
            <w:r>
              <w:rPr>
                <w:color w:val="000000"/>
                <w:sz w:val="20"/>
                <w:lang w:eastAsia="cs-CZ"/>
              </w:rPr>
              <w:t>. V rámci akceptačního testování bude vždy předem stanovena doba pilotního provozu v produkčním prostředí.</w:t>
            </w:r>
          </w:p>
        </w:tc>
      </w:tr>
      <w:tr w:rsidR="00EF4B75" w14:paraId="6FFD43C3" w14:textId="77777777" w:rsidTr="00DE7704">
        <w:trPr>
          <w:trHeight w:val="30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3106" w14:textId="61C02AD9" w:rsidR="00EF4B75" w:rsidRPr="007C1E41" w:rsidRDefault="00EF4B75" w:rsidP="00EF4B75">
            <w:pPr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UM (Univerzální monitor)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90EA" w14:textId="29A36690" w:rsidR="00EF4B75" w:rsidRPr="007C1E41" w:rsidRDefault="00EF4B75" w:rsidP="00EF4B75">
            <w:pPr>
              <w:ind w:left="205"/>
              <w:jc w:val="left"/>
              <w:rPr>
                <w:color w:val="000000" w:themeColor="text1"/>
                <w:sz w:val="20"/>
                <w:lang w:eastAsia="cs-CZ"/>
              </w:rPr>
            </w:pPr>
            <w:r w:rsidRPr="007C1E41">
              <w:rPr>
                <w:color w:val="000000" w:themeColor="text1"/>
                <w:sz w:val="20"/>
                <w:lang w:eastAsia="cs-CZ"/>
              </w:rPr>
              <w:t>Zařízení zajišťující měření elektrických veličin v</w:t>
            </w:r>
            <w:r w:rsidRPr="007C1E41" w:rsidDel="00BE7868">
              <w:rPr>
                <w:color w:val="000000" w:themeColor="text1"/>
                <w:sz w:val="20"/>
                <w:lang w:eastAsia="cs-CZ"/>
              </w:rPr>
              <w:t> </w:t>
            </w:r>
            <w:r w:rsidRPr="007C1E41">
              <w:rPr>
                <w:color w:val="000000" w:themeColor="text1"/>
                <w:sz w:val="20"/>
                <w:lang w:eastAsia="cs-CZ"/>
              </w:rPr>
              <w:t>DTS</w:t>
            </w:r>
            <w:r>
              <w:rPr>
                <w:color w:val="000000" w:themeColor="text1"/>
                <w:sz w:val="20"/>
                <w:lang w:eastAsia="cs-CZ"/>
              </w:rPr>
              <w:t>, je součástí MSUM;</w:t>
            </w:r>
          </w:p>
        </w:tc>
      </w:tr>
      <w:tr w:rsidR="00EF4B75" w14:paraId="0A1E92AE" w14:textId="77777777" w:rsidTr="00DE7704">
        <w:trPr>
          <w:trHeight w:val="30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B83D" w14:textId="1EF58EF7" w:rsidR="00EF4B75" w:rsidRPr="007C1E41" w:rsidRDefault="00EF4B75" w:rsidP="00EF4B75">
            <w:pPr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Výrobce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F408" w14:textId="5F78F318" w:rsidR="00EF4B75" w:rsidRPr="007C1E41" w:rsidRDefault="00EF4B75" w:rsidP="00EF4B75">
            <w:pPr>
              <w:ind w:left="205"/>
              <w:jc w:val="left"/>
              <w:rPr>
                <w:color w:val="000000" w:themeColor="text1"/>
                <w:sz w:val="20"/>
                <w:lang w:eastAsia="cs-CZ"/>
              </w:rPr>
            </w:pPr>
            <w:r w:rsidRPr="007C1E41">
              <w:rPr>
                <w:color w:val="000000" w:themeColor="text1"/>
                <w:sz w:val="20"/>
                <w:lang w:eastAsia="cs-CZ"/>
              </w:rPr>
              <w:t>osoba, která výrobek navrhuje, vyrábí nebo upravuje, a odpovídá za jeho uvedení na trh</w:t>
            </w:r>
            <w:r>
              <w:rPr>
                <w:color w:val="000000" w:themeColor="text1"/>
                <w:sz w:val="20"/>
                <w:lang w:eastAsia="cs-CZ"/>
              </w:rPr>
              <w:t>;</w:t>
            </w:r>
          </w:p>
        </w:tc>
      </w:tr>
      <w:tr w:rsidR="00EF4B75" w:rsidRPr="00D0619D" w14:paraId="5914EE0E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E029" w14:textId="75E25FDE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Vývojové prostředí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58E4" w14:textId="2284EAA5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Prostředí aplikace MUM na straně Dodavatele, blíže popsáno ve Smlouvě o Dílo, příloha </w:t>
            </w:r>
            <w:r>
              <w:rPr>
                <w:color w:val="000000"/>
                <w:sz w:val="20"/>
                <w:lang w:eastAsia="cs-CZ"/>
              </w:rPr>
              <w:t>2, kap.</w:t>
            </w:r>
            <w:r w:rsidRPr="007C1E41">
              <w:rPr>
                <w:color w:val="000000"/>
                <w:sz w:val="20"/>
                <w:lang w:eastAsia="cs-CZ"/>
              </w:rPr>
              <w:t xml:space="preserve"> B.4.1.6.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348271FD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B0E4" w14:textId="77B9C345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Zadání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E456" w14:textId="7CA267FE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uvedený v článku </w:t>
            </w:r>
            <w:r w:rsidRPr="00520CA5">
              <w:rPr>
                <w:color w:val="000000"/>
                <w:sz w:val="20"/>
                <w:lang w:eastAsia="cs-CZ"/>
              </w:rPr>
              <w:t>6.1</w:t>
            </w:r>
            <w:r w:rsidRPr="007C1E41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>Smlouvy o Dílo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41D0BA8C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796B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Zadavatel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D337" w14:textId="7D7C78A0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uvedený v záhlaví </w:t>
            </w:r>
            <w:r>
              <w:rPr>
                <w:color w:val="000000"/>
                <w:sz w:val="20"/>
                <w:lang w:eastAsia="cs-CZ"/>
              </w:rPr>
              <w:t>Smlouvy o Dílo a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176D2A26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7754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Zadávací řízení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D5FE" w14:textId="3EE8B8F6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520CA5">
              <w:rPr>
                <w:color w:val="000000" w:themeColor="text1"/>
                <w:sz w:val="20"/>
                <w:lang w:eastAsia="cs-CZ"/>
              </w:rPr>
              <w:t>znamená zadávací řízení podle ZZVZ uskutečněné Zadavatelem za účelem zadání Díla a služeb servisu a rozvoje</w:t>
            </w:r>
            <w:r w:rsidRPr="007C1E41">
              <w:rPr>
                <w:color w:val="000000" w:themeColor="text1"/>
                <w:sz w:val="20"/>
                <w:lang w:eastAsia="cs-CZ"/>
              </w:rPr>
              <w:t>;</w:t>
            </w:r>
          </w:p>
        </w:tc>
      </w:tr>
      <w:tr w:rsidR="00EF4B75" w:rsidRPr="00D0619D" w14:paraId="1F31E03B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11D0" w14:textId="50D99CDD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Základní služby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38B3" w14:textId="2B2C8DFC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 w:themeColor="text1"/>
                <w:sz w:val="20"/>
                <w:highlight w:val="yellow"/>
                <w:lang w:eastAsia="cs-CZ"/>
              </w:rPr>
            </w:pPr>
            <w:r w:rsidRPr="007C1E41">
              <w:rPr>
                <w:sz w:val="20"/>
              </w:rPr>
              <w:t>Činnosti Dodavatele popsané v části 1.</w:t>
            </w:r>
            <w:r>
              <w:rPr>
                <w:sz w:val="20"/>
              </w:rPr>
              <w:t>1</w:t>
            </w:r>
            <w:r w:rsidRPr="007C1E41">
              <w:rPr>
                <w:sz w:val="20"/>
              </w:rPr>
              <w:t>. přílohy 2 Servisní smlouvy</w:t>
            </w:r>
            <w:r>
              <w:rPr>
                <w:sz w:val="20"/>
              </w:rPr>
              <w:t>;</w:t>
            </w:r>
          </w:p>
        </w:tc>
      </w:tr>
      <w:tr w:rsidR="00EF4B75" w:rsidRPr="00D0619D" w14:paraId="47BB81F3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A21C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Zákon o obchodních korporacích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EFC0" w14:textId="77777777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zákon č. 90/2012 Sb., občanský zákoník, ve znění pozdějších předpisů;</w:t>
            </w:r>
          </w:p>
        </w:tc>
      </w:tr>
      <w:tr w:rsidR="00EF4B75" w:rsidRPr="00D0619D" w14:paraId="58EDAA44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2203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Zástupce Dodavatele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CC05" w14:textId="5FE2F881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</w:t>
            </w:r>
            <w:r w:rsidRPr="007C1E41">
              <w:rPr>
                <w:color w:val="000000"/>
                <w:sz w:val="20"/>
                <w:highlight w:val="green"/>
                <w:lang w:eastAsia="cs-CZ"/>
              </w:rPr>
              <w:t xml:space="preserve">[● </w:t>
            </w:r>
            <w:r w:rsidRPr="0059637C">
              <w:rPr>
                <w:color w:val="000000"/>
                <w:sz w:val="20"/>
                <w:highlight w:val="green"/>
                <w:lang w:eastAsia="cs-CZ"/>
              </w:rPr>
              <w:t xml:space="preserve">DOPLNÍ </w:t>
            </w:r>
            <w:r w:rsidRPr="00641FBC">
              <w:rPr>
                <w:color w:val="000000"/>
                <w:sz w:val="20"/>
                <w:highlight w:val="green"/>
                <w:lang w:eastAsia="cs-CZ"/>
              </w:rPr>
              <w:t>DODAVATEL</w:t>
            </w:r>
            <w:r w:rsidRPr="007C1E41">
              <w:rPr>
                <w:color w:val="000000"/>
                <w:sz w:val="20"/>
                <w:lang w:eastAsia="cs-CZ"/>
              </w:rPr>
              <w:t>] nebo jinou osobu, kterou Dodavatel určí podle článku 3.2 Smlouvy</w:t>
            </w:r>
            <w:r>
              <w:rPr>
                <w:color w:val="000000"/>
                <w:sz w:val="20"/>
                <w:lang w:eastAsia="cs-CZ"/>
              </w:rPr>
              <w:t xml:space="preserve"> o Dílo a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5F51CA4E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2BB1" w14:textId="5415EEBD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Zástupce Zadavatele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0821" w14:textId="78965709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</w:t>
            </w:r>
            <w:r w:rsidRPr="007C1E41">
              <w:rPr>
                <w:color w:val="000000"/>
                <w:sz w:val="20"/>
                <w:highlight w:val="yellow"/>
                <w:lang w:eastAsia="cs-CZ"/>
              </w:rPr>
              <w:t>[● DOPLNÍ ZADAVATEL PŘED PODPISEM SMLOUVY</w:t>
            </w:r>
            <w:r w:rsidRPr="007C1E41">
              <w:rPr>
                <w:color w:val="000000"/>
                <w:sz w:val="20"/>
                <w:lang w:eastAsia="cs-CZ"/>
              </w:rPr>
              <w:t xml:space="preserve">] nebo jinou osobu, kterou Zadavatel určí podle článku 3.1 </w:t>
            </w:r>
            <w:r>
              <w:rPr>
                <w:color w:val="000000"/>
                <w:sz w:val="20"/>
                <w:lang w:eastAsia="cs-CZ"/>
              </w:rPr>
              <w:t>Smlouvy o Dílo a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2A9B0E0C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D35D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Závazné předpisy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5665" w14:textId="77777777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znamenají:</w:t>
            </w:r>
          </w:p>
          <w:p w14:paraId="6CE5690F" w14:textId="77777777" w:rsidR="00EF4B75" w:rsidRPr="007C1E41" w:rsidRDefault="00EF4B75" w:rsidP="00EF4B7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jakýkoliv účinný obecně závazný právní předpis, který je součástí českého právního řádu;</w:t>
            </w:r>
          </w:p>
          <w:p w14:paraId="37FC54C4" w14:textId="77777777" w:rsidR="00EF4B75" w:rsidRPr="007C1E41" w:rsidRDefault="00EF4B75" w:rsidP="00EF4B7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příslušné závazné pokyny, metodiky a jiné předpisy, kterými je Zadavatel a/nebo Dodavatel vázán za předpokladu, že jsou veřejně dostupné nebo, že jejich existence byla oznámena a obsah byl zpřístupněn druhé straně; a</w:t>
            </w:r>
          </w:p>
          <w:p w14:paraId="664CC7D4" w14:textId="77777777" w:rsidR="00EF4B75" w:rsidRPr="007C1E41" w:rsidRDefault="00EF4B75" w:rsidP="00EF4B7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jakýkoliv závazný předpis Evropské unie;</w:t>
            </w:r>
          </w:p>
        </w:tc>
      </w:tr>
      <w:tr w:rsidR="00EF4B75" w:rsidRPr="00D0619D" w14:paraId="6E6336D0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A9C5" w14:textId="7964F180" w:rsidR="00EF4B75" w:rsidRPr="007C1E41" w:rsidRDefault="00EF4B75" w:rsidP="00EF4B75">
            <w:pPr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Závazné technické specifikace nebo též „ZTS“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A203" w14:textId="5764242B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205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ZTS k Dílu a další ZTS vypracované Dodavatelem ve vztahu k poskytovaným Dílčím plnění systému MDTS na základě Podmínek dílčího plnění</w:t>
            </w:r>
            <w:r>
              <w:rPr>
                <w:color w:val="000000"/>
                <w:sz w:val="20"/>
                <w:lang w:eastAsia="cs-CZ"/>
              </w:rPr>
              <w:t>. O</w:t>
            </w:r>
            <w:r w:rsidRPr="007C1E41">
              <w:rPr>
                <w:color w:val="000000"/>
                <w:sz w:val="20"/>
                <w:lang w:eastAsia="cs-CZ"/>
              </w:rPr>
              <w:t xml:space="preserve">bsahem ZTS bude návrh technického řešení a jeho implementace v souladu s Přílohou č.2 </w:t>
            </w:r>
            <w:r>
              <w:rPr>
                <w:color w:val="000000"/>
                <w:sz w:val="20"/>
                <w:lang w:eastAsia="cs-CZ"/>
              </w:rPr>
              <w:t xml:space="preserve">Smlouvy o Dílo </w:t>
            </w:r>
            <w:r w:rsidRPr="007C1E41">
              <w:rPr>
                <w:color w:val="000000"/>
                <w:sz w:val="20"/>
                <w:lang w:eastAsia="cs-CZ"/>
              </w:rPr>
              <w:t>v rámci dodání Díla, respektive s Podmínkami dílčího plnění v rámci dodání Dílčího plnění</w:t>
            </w:r>
            <w:r>
              <w:rPr>
                <w:color w:val="000000"/>
                <w:sz w:val="20"/>
                <w:lang w:eastAsia="cs-CZ"/>
              </w:rPr>
              <w:t xml:space="preserve">, </w:t>
            </w:r>
            <w:r w:rsidRPr="007C1E41">
              <w:rPr>
                <w:color w:val="000000"/>
                <w:sz w:val="20"/>
                <w:lang w:eastAsia="cs-CZ"/>
              </w:rPr>
              <w:t>dále rozpracování akceptačních testů či kritérií, detailního harmonogramu dodání, integračních scénářů (technický popis rozhraní) a všech dalších nezbytných informací nutných pro bezvadnou realizaci Díla či Dílčího plnění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5C2CA312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AECA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lastRenderedPageBreak/>
              <w:t>Zavedená odborná praxe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6482" w14:textId="430F72F6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použití standardů, postupů, metod a procedur, které jsou </w:t>
            </w:r>
            <w:r w:rsidRPr="007C1E41">
              <w:rPr>
                <w:color w:val="000000"/>
                <w:sz w:val="20"/>
                <w:lang w:eastAsia="cs-CZ"/>
              </w:rPr>
              <w:br/>
              <w:t xml:space="preserve">v souladu se Závaznými předpisy, včetně použití </w:t>
            </w:r>
            <w:del w:id="31" w:author="Tauber, Jan" w:date="2025-04-30T12:54:00Z" w16du:dateUtc="2025-04-30T10:54:00Z">
              <w:r w:rsidRPr="007C1E41" w:rsidDel="00B11640">
                <w:rPr>
                  <w:color w:val="000000"/>
                  <w:sz w:val="20"/>
                  <w:lang w:eastAsia="cs-CZ"/>
                </w:rPr>
                <w:delText xml:space="preserve">právně nezávazných </w:delText>
              </w:r>
            </w:del>
            <w:r w:rsidRPr="007C1E41">
              <w:rPr>
                <w:color w:val="000000"/>
                <w:sz w:val="20"/>
                <w:lang w:eastAsia="cs-CZ"/>
              </w:rPr>
              <w:t>technických norem (ČSN a EN), a vynaložení takového stupně dovedností, péče, pečlivosti, opatrnosti a předvídavosti, která by byla běžně a rozumně očekávána od odborně kvalifikované,</w:t>
            </w:r>
            <w:r w:rsidRPr="007C1E41" w:rsidDel="0007617A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>s</w:t>
            </w:r>
            <w:r w:rsidRPr="007C1E41">
              <w:rPr>
                <w:color w:val="000000"/>
                <w:sz w:val="20"/>
                <w:lang w:eastAsia="cs-CZ"/>
              </w:rPr>
              <w:t>chopné a zkušené osoby zabývající se příslušnou činností za stejných nebo podobných podmínek;</w:t>
            </w:r>
          </w:p>
        </w:tc>
      </w:tr>
      <w:tr w:rsidR="00EF4B75" w:rsidRPr="00D0619D" w14:paraId="3B05518F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B9A9" w14:textId="4ED7B039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Zboží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4B01" w14:textId="35F175C3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Sestavy MSUM nebo jednotlivé HW komponenty MSUM odebírané Zadavatelem po převzetí Díla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1D345F8D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27E4" w14:textId="610B057E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Zdroj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453E" w14:textId="0B3F9448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Zařízení sloužící k napájení komponent MSUM</w:t>
            </w:r>
            <w:r>
              <w:rPr>
                <w:color w:val="000000"/>
                <w:sz w:val="20"/>
                <w:lang w:eastAsia="cs-CZ"/>
              </w:rPr>
              <w:t>,</w:t>
            </w:r>
            <w:r>
              <w:rPr>
                <w:color w:val="000000" w:themeColor="text1"/>
                <w:sz w:val="20"/>
                <w:lang w:eastAsia="cs-CZ"/>
              </w:rPr>
              <w:t xml:space="preserve"> je součástí MSUM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51B173FC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1654" w14:textId="2137D9C3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Zkušební provoz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5674" w14:textId="17BD96F0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jedná se o dobu, kdy je ověřována nově dodaná funkcionalita v rutinním provozu pro ověření jejího správného a bezpečného chodu. Ověřování probíhá v produkčním prostředí Zadavatele;</w:t>
            </w:r>
          </w:p>
        </w:tc>
      </w:tr>
      <w:tr w:rsidR="00EF4B75" w:rsidRPr="00D0619D" w14:paraId="3DCDAFC5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E2D2" w14:textId="0E3D8AE1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Zúčtovací období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5041" w14:textId="21284ADA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>
              <w:rPr>
                <w:color w:val="000000"/>
                <w:sz w:val="20"/>
                <w:lang w:eastAsia="cs-CZ"/>
              </w:rPr>
              <w:t>znamená k</w:t>
            </w:r>
            <w:r w:rsidRPr="007C1E41">
              <w:rPr>
                <w:color w:val="000000"/>
                <w:sz w:val="20"/>
                <w:lang w:eastAsia="cs-CZ"/>
              </w:rPr>
              <w:t>alendářní čtvrtletí, ve kterém byly poskytovány služby dle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591A1404" w14:textId="77777777" w:rsidTr="00DE770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40F3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ZZVZ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A04A" w14:textId="77777777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zákon č. 134/2016 Sb., o zadávání veřejných zakázek, ve znění pozdějších předpisů. </w:t>
            </w:r>
          </w:p>
        </w:tc>
      </w:tr>
    </w:tbl>
    <w:p w14:paraId="587ED530" w14:textId="77777777" w:rsidR="00D0619D" w:rsidRPr="007C1E41" w:rsidRDefault="00D0619D" w:rsidP="00D0619D">
      <w:pPr>
        <w:ind w:left="1702" w:hanging="851"/>
        <w:rPr>
          <w:sz w:val="20"/>
        </w:rPr>
      </w:pPr>
    </w:p>
    <w:p w14:paraId="450AC732" w14:textId="77777777" w:rsidR="000A0D76" w:rsidRPr="007C1E41" w:rsidRDefault="000A0D76">
      <w:pPr>
        <w:rPr>
          <w:sz w:val="20"/>
        </w:rPr>
      </w:pPr>
    </w:p>
    <w:sectPr w:rsidR="000A0D76" w:rsidRPr="007C1E41" w:rsidSect="00844D4C">
      <w:headerReference w:type="default" r:id="rId15"/>
      <w:footerReference w:type="default" r:id="rId16"/>
      <w:type w:val="continuous"/>
      <w:pgSz w:w="11905" w:h="16840" w:code="9"/>
      <w:pgMar w:top="1134" w:right="1415" w:bottom="1134" w:left="1418" w:header="709" w:footer="709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Jílek, Petr" w:date="2025-03-12T15:57:00Z" w:initials="JP">
    <w:p w14:paraId="7B987912" w14:textId="5DC8A7B4" w:rsidR="00940E02" w:rsidRDefault="00940E02">
      <w:pPr>
        <w:pStyle w:val="Textkomente"/>
      </w:pPr>
      <w:r>
        <w:rPr>
          <w:rStyle w:val="Odkaznakoment"/>
        </w:rPr>
        <w:annotationRef/>
      </w:r>
      <w:r>
        <w:fldChar w:fldCharType="begin"/>
      </w:r>
      <w:r>
        <w:instrText xml:space="preserve"> HYPERLINK "mailto:M49071@eon.com"</w:instrText>
      </w:r>
      <w:bookmarkStart w:id="3" w:name="_@_46B4E864AEE7404C9EFEB5A7AE8BDC37Z"/>
      <w:r>
        <w:fldChar w:fldCharType="separate"/>
      </w:r>
      <w:bookmarkEnd w:id="3"/>
      <w:r w:rsidRPr="19DAA44D">
        <w:rPr>
          <w:rStyle w:val="Zmnka"/>
          <w:noProof/>
        </w:rPr>
        <w:t>@Jurík, Michal</w:t>
      </w:r>
      <w:r>
        <w:fldChar w:fldCharType="end"/>
      </w:r>
      <w:r w:rsidRPr="61A96756">
        <w:t xml:space="preserve"> neříkáme tím, že Dílo může být pouze část systému MDTS? Co si pod tím představujeme? Radši bych vyhodil. </w:t>
      </w:r>
    </w:p>
  </w:comment>
  <w:comment w:id="2" w:author="Jurík, Michal" w:date="2025-03-12T16:31:00Z" w:initials="MJ">
    <w:p w14:paraId="063A45F6" w14:textId="77777777" w:rsidR="00637BA6" w:rsidRDefault="00637BA6" w:rsidP="00637BA6">
      <w:pPr>
        <w:pStyle w:val="Textkomente"/>
        <w:jc w:val="left"/>
      </w:pPr>
      <w:r>
        <w:rPr>
          <w:rStyle w:val="Odkaznakoment"/>
        </w:rPr>
        <w:annotationRef/>
      </w:r>
      <w:r>
        <w:t>Je to OK</w:t>
      </w:r>
    </w:p>
  </w:comment>
  <w:comment w:id="5" w:author="Janů, Josef" w:date="2025-03-12T11:41:00Z" w:initials="JJ">
    <w:p w14:paraId="72376410" w14:textId="089AD20F" w:rsidR="00465F1E" w:rsidRDefault="00465F1E" w:rsidP="00CC3497">
      <w:pPr>
        <w:pStyle w:val="Textkomente"/>
        <w:jc w:val="left"/>
      </w:pPr>
      <w:r>
        <w:rPr>
          <w:rStyle w:val="Odkaznakoment"/>
        </w:rPr>
        <w:annotationRef/>
      </w:r>
      <w:r>
        <w:t>Opravit dle textace 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B987912" w15:done="1"/>
  <w15:commentEx w15:paraId="063A45F6" w15:paraIdParent="7B987912" w15:done="1"/>
  <w15:commentEx w15:paraId="7237641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BDBB08" w16cex:dateUtc="2025-03-12T14:57:00Z"/>
  <w16cex:commentExtensible w16cex:durableId="24507CEB" w16cex:dateUtc="2025-03-12T15:31:00Z"/>
  <w16cex:commentExtensible w16cex:durableId="7EBEE4AE" w16cex:dateUtc="2025-03-12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987912" w16cid:durableId="11BDBB08"/>
  <w16cid:commentId w16cid:paraId="063A45F6" w16cid:durableId="24507CEB"/>
  <w16cid:commentId w16cid:paraId="72376410" w16cid:durableId="7EBEE4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0F279" w14:textId="77777777" w:rsidR="00586E0E" w:rsidRDefault="00586E0E">
      <w:r>
        <w:separator/>
      </w:r>
    </w:p>
  </w:endnote>
  <w:endnote w:type="continuationSeparator" w:id="0">
    <w:p w14:paraId="62A9DA53" w14:textId="77777777" w:rsidR="00586E0E" w:rsidRDefault="00586E0E">
      <w:r>
        <w:continuationSeparator/>
      </w:r>
    </w:p>
  </w:endnote>
  <w:endnote w:type="continuationNotice" w:id="1">
    <w:p w14:paraId="3A04B43C" w14:textId="77777777" w:rsidR="00586E0E" w:rsidRDefault="00586E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670F5" w14:textId="4184FF6A" w:rsidR="00844D4C" w:rsidRPr="008947C3" w:rsidRDefault="000264DB" w:rsidP="008947C3">
    <w:pPr>
      <w:pStyle w:val="Zpat"/>
      <w:rPr>
        <w:rFonts w:ascii="Arial" w:hAnsi="Arial" w:cs="Arial"/>
        <w:sz w:val="20"/>
      </w:rPr>
    </w:pPr>
    <w:proofErr w:type="spellStart"/>
    <w:r w:rsidRPr="004A01D5">
      <w:rPr>
        <w:sz w:val="18"/>
        <w:szCs w:val="18"/>
      </w:rPr>
      <w:t>S</w:t>
    </w:r>
    <w:r w:rsidR="009E7A56">
      <w:rPr>
        <w:sz w:val="18"/>
        <w:szCs w:val="18"/>
      </w:rPr>
      <w:t>eS</w:t>
    </w:r>
    <w:proofErr w:type="spellEnd"/>
    <w:r>
      <w:rPr>
        <w:sz w:val="18"/>
        <w:szCs w:val="18"/>
      </w:rPr>
      <w:t xml:space="preserve"> příloha 1: </w:t>
    </w:r>
    <w:r w:rsidR="00F352A5" w:rsidRPr="0099547A">
      <w:rPr>
        <w:sz w:val="18"/>
        <w:szCs w:val="18"/>
      </w:rPr>
      <w:t>Definice</w:t>
    </w:r>
    <w:r w:rsidR="00F352A5" w:rsidRPr="008947C3">
      <w:rPr>
        <w:rFonts w:ascii="Arial" w:hAnsi="Arial" w:cs="Arial"/>
        <w:sz w:val="20"/>
      </w:rPr>
      <w:tab/>
    </w:r>
    <w:r w:rsidR="00F352A5" w:rsidRPr="008947C3">
      <w:rPr>
        <w:rFonts w:ascii="Arial" w:hAnsi="Arial" w:cs="Arial"/>
        <w:sz w:val="20"/>
      </w:rPr>
      <w:tab/>
    </w:r>
    <w:r w:rsidR="00F352A5" w:rsidRPr="008947C3">
      <w:rPr>
        <w:rFonts w:ascii="Arial" w:hAnsi="Arial" w:cs="Arial"/>
        <w:sz w:val="20"/>
      </w:rPr>
      <w:tab/>
    </w:r>
    <w:sdt>
      <w:sdtPr>
        <w:rPr>
          <w:rFonts w:ascii="Arial" w:hAnsi="Arial" w:cs="Arial"/>
          <w:sz w:val="20"/>
        </w:rPr>
        <w:id w:val="-1921788625"/>
        <w:docPartObj>
          <w:docPartGallery w:val="Page Numbers (Bottom of Page)"/>
          <w:docPartUnique/>
        </w:docPartObj>
      </w:sdtPr>
      <w:sdtContent>
        <w:r w:rsidR="00844D4C" w:rsidRPr="008947C3">
          <w:rPr>
            <w:rFonts w:ascii="Arial" w:hAnsi="Arial" w:cs="Arial"/>
            <w:sz w:val="20"/>
          </w:rPr>
          <w:fldChar w:fldCharType="begin"/>
        </w:r>
        <w:r w:rsidR="00844D4C" w:rsidRPr="008947C3">
          <w:rPr>
            <w:rFonts w:ascii="Arial" w:hAnsi="Arial" w:cs="Arial"/>
            <w:sz w:val="20"/>
          </w:rPr>
          <w:instrText>PAGE   \* MERGEFORMAT</w:instrText>
        </w:r>
        <w:r w:rsidR="00844D4C" w:rsidRPr="008947C3">
          <w:rPr>
            <w:rFonts w:ascii="Arial" w:hAnsi="Arial" w:cs="Arial"/>
            <w:sz w:val="20"/>
          </w:rPr>
          <w:fldChar w:fldCharType="separate"/>
        </w:r>
        <w:r w:rsidR="00844D4C" w:rsidRPr="008947C3">
          <w:rPr>
            <w:rFonts w:ascii="Arial" w:hAnsi="Arial" w:cs="Arial"/>
            <w:sz w:val="20"/>
          </w:rPr>
          <w:t>2</w:t>
        </w:r>
        <w:r w:rsidR="00844D4C" w:rsidRPr="008947C3">
          <w:rPr>
            <w:rFonts w:ascii="Arial" w:hAnsi="Arial" w:cs="Arial"/>
            <w:sz w:val="20"/>
          </w:rPr>
          <w:fldChar w:fldCharType="end"/>
        </w:r>
      </w:sdtContent>
    </w:sdt>
  </w:p>
  <w:p w14:paraId="450AC738" w14:textId="11FE91A7" w:rsidR="00C2208D" w:rsidRDefault="00C2208D">
    <w:pPr>
      <w:pStyle w:val="Zpat"/>
      <w:ind w:right="-57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B7075" w14:textId="77777777" w:rsidR="00586E0E" w:rsidRDefault="00586E0E">
      <w:r>
        <w:separator/>
      </w:r>
    </w:p>
  </w:footnote>
  <w:footnote w:type="continuationSeparator" w:id="0">
    <w:p w14:paraId="46719F69" w14:textId="77777777" w:rsidR="00586E0E" w:rsidRDefault="00586E0E">
      <w:r>
        <w:continuationSeparator/>
      </w:r>
    </w:p>
  </w:footnote>
  <w:footnote w:type="continuationNotice" w:id="1">
    <w:p w14:paraId="06BB7CAB" w14:textId="77777777" w:rsidR="00586E0E" w:rsidRDefault="00586E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CC88" w14:textId="77777777" w:rsidR="001A3CBB" w:rsidRPr="006F0634" w:rsidRDefault="001A3CBB" w:rsidP="00F008E3">
    <w:pPr>
      <w:tabs>
        <w:tab w:val="center" w:pos="4536"/>
        <w:tab w:val="right" w:pos="9072"/>
      </w:tabs>
      <w:spacing w:before="0" w:after="0"/>
      <w:jc w:val="center"/>
      <w:rPr>
        <w:b/>
        <w:sz w:val="18"/>
        <w:lang w:eastAsia="cs-CZ"/>
      </w:rPr>
    </w:pPr>
    <w:bookmarkStart w:id="32" w:name="_Hlk80349389"/>
    <w:bookmarkStart w:id="33" w:name="_Hlk80350361"/>
    <w:r w:rsidRPr="00F008E3">
      <w:rPr>
        <w:b/>
        <w:sz w:val="18"/>
        <w:lang w:eastAsia="cs-CZ"/>
      </w:rPr>
      <w:tab/>
    </w:r>
    <w:r w:rsidRPr="00F008E3">
      <w:rPr>
        <w:rFonts w:ascii="Arial" w:hAnsi="Arial" w:cs="Arial"/>
        <w:b/>
        <w:sz w:val="18"/>
        <w:lang w:eastAsia="cs-CZ"/>
      </w:rPr>
      <w:tab/>
    </w:r>
    <w:r w:rsidRPr="006F0634">
      <w:rPr>
        <w:b/>
        <w:sz w:val="18"/>
        <w:lang w:eastAsia="cs-CZ"/>
      </w:rPr>
      <w:t xml:space="preserve">Číslo smlouvy </w:t>
    </w:r>
    <w:r w:rsidRPr="006F0634">
      <w:rPr>
        <w:b/>
        <w:sz w:val="18"/>
        <w:szCs w:val="24"/>
        <w:lang w:eastAsia="cs-CZ"/>
      </w:rPr>
      <w:t>Zadavatele</w:t>
    </w:r>
    <w:r w:rsidRPr="006F0634">
      <w:rPr>
        <w:b/>
        <w:sz w:val="18"/>
        <w:lang w:eastAsia="cs-CZ"/>
      </w:rPr>
      <w:t>:</w:t>
    </w:r>
    <w:r w:rsidRPr="006F0634">
      <w:rPr>
        <w:b/>
        <w:sz w:val="18"/>
        <w:highlight w:val="yellow"/>
        <w:lang w:eastAsia="cs-CZ"/>
      </w:rPr>
      <w:t xml:space="preserve"> doplní Zadavatel</w:t>
    </w:r>
  </w:p>
  <w:p w14:paraId="062F427E" w14:textId="77777777" w:rsidR="001A3CBB" w:rsidRPr="006F0634" w:rsidRDefault="001A3CBB" w:rsidP="00F008E3">
    <w:pPr>
      <w:tabs>
        <w:tab w:val="center" w:pos="4536"/>
        <w:tab w:val="right" w:pos="9072"/>
      </w:tabs>
      <w:spacing w:before="0" w:after="0"/>
      <w:jc w:val="center"/>
      <w:rPr>
        <w:b/>
        <w:sz w:val="18"/>
        <w:lang w:eastAsia="cs-CZ"/>
      </w:rPr>
    </w:pPr>
    <w:r w:rsidRPr="006F0634">
      <w:rPr>
        <w:b/>
        <w:sz w:val="18"/>
        <w:szCs w:val="24"/>
        <w:lang w:eastAsia="cs-CZ"/>
      </w:rPr>
      <w:tab/>
    </w:r>
    <w:r w:rsidRPr="006F0634">
      <w:rPr>
        <w:b/>
        <w:sz w:val="18"/>
        <w:szCs w:val="24"/>
        <w:lang w:eastAsia="cs-CZ"/>
      </w:rPr>
      <w:tab/>
      <w:t xml:space="preserve">    </w:t>
    </w:r>
    <w:r w:rsidRPr="006F0634">
      <w:rPr>
        <w:b/>
        <w:sz w:val="18"/>
        <w:lang w:eastAsia="cs-CZ"/>
      </w:rPr>
      <w:t xml:space="preserve">Číslo smlouvy </w:t>
    </w:r>
    <w:r w:rsidRPr="006F0634">
      <w:rPr>
        <w:b/>
        <w:sz w:val="18"/>
        <w:szCs w:val="24"/>
        <w:lang w:eastAsia="cs-CZ"/>
      </w:rPr>
      <w:t>Dodavatele</w:t>
    </w:r>
    <w:r w:rsidRPr="006F0634">
      <w:rPr>
        <w:b/>
        <w:sz w:val="18"/>
        <w:lang w:eastAsia="cs-CZ"/>
      </w:rPr>
      <w:t xml:space="preserve">: </w:t>
    </w:r>
    <w:r w:rsidRPr="006F0634">
      <w:rPr>
        <w:b/>
        <w:sz w:val="18"/>
        <w:highlight w:val="green"/>
        <w:lang w:eastAsia="cs-CZ"/>
      </w:rPr>
      <w:t>doplní Dodavate</w:t>
    </w:r>
    <w:bookmarkEnd w:id="32"/>
    <w:r w:rsidRPr="006F0634">
      <w:rPr>
        <w:b/>
        <w:sz w:val="18"/>
        <w:highlight w:val="green"/>
        <w:lang w:eastAsia="cs-CZ"/>
      </w:rPr>
      <w:t>l</w:t>
    </w:r>
  </w:p>
  <w:bookmarkEnd w:id="33"/>
  <w:p w14:paraId="450AC737" w14:textId="77777777" w:rsidR="00C2208D" w:rsidRPr="006F0634" w:rsidRDefault="00C2208D" w:rsidP="009954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36C8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8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50B4"/>
    <w:multiLevelType w:val="hybridMultilevel"/>
    <w:tmpl w:val="B9385322"/>
    <w:lvl w:ilvl="0" w:tplc="040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363F3D66"/>
    <w:multiLevelType w:val="multilevel"/>
    <w:tmpl w:val="D6727520"/>
    <w:name w:val="Clanky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 bold" w:hAnsi="Times New Roman bold" w:hint="default"/>
        <w:b/>
        <w:i w:val="0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E3A17"/>
    <w:multiLevelType w:val="hybridMultilevel"/>
    <w:tmpl w:val="2220A3B8"/>
    <w:lvl w:ilvl="0" w:tplc="3F866648">
      <w:start w:val="1"/>
      <w:numFmt w:val="decimal"/>
      <w:pStyle w:val="st"/>
      <w:lvlText w:val="ČÁST %1:"/>
      <w:lvlJc w:val="left"/>
      <w:pPr>
        <w:tabs>
          <w:tab w:val="num" w:pos="-31680"/>
        </w:tabs>
        <w:ind w:left="851" w:firstLine="0"/>
      </w:pPr>
      <w:rPr>
        <w:rFonts w:hint="default"/>
        <w:b/>
        <w:i w:val="0"/>
        <w:sz w:val="22"/>
        <w:szCs w:val="22"/>
        <w:u w:val="none"/>
        <w:effect w:val="none"/>
      </w:rPr>
    </w:lvl>
    <w:lvl w:ilvl="1" w:tplc="77EAC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F16BB4"/>
    <w:multiLevelType w:val="hybridMultilevel"/>
    <w:tmpl w:val="63B0CCC4"/>
    <w:lvl w:ilvl="0" w:tplc="04050003">
      <w:start w:val="1"/>
      <w:numFmt w:val="bullet"/>
      <w:lvlText w:val="o"/>
      <w:lvlJc w:val="left"/>
      <w:pPr>
        <w:ind w:left="89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4CD9685E"/>
    <w:multiLevelType w:val="hybridMultilevel"/>
    <w:tmpl w:val="6FFED50C"/>
    <w:lvl w:ilvl="0" w:tplc="35DA428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A505EE"/>
    <w:multiLevelType w:val="multilevel"/>
    <w:tmpl w:val="FD7866C2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43C4C32"/>
    <w:multiLevelType w:val="hybridMultilevel"/>
    <w:tmpl w:val="E1146502"/>
    <w:name w:val="Clanky"/>
    <w:lvl w:ilvl="0" w:tplc="9EF0F12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9A9AB1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CA9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281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444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E873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9E4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E64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4A89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A83148"/>
    <w:multiLevelType w:val="hybridMultilevel"/>
    <w:tmpl w:val="B156C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02212"/>
    <w:multiLevelType w:val="hybridMultilevel"/>
    <w:tmpl w:val="A12A79D6"/>
    <w:lvl w:ilvl="0" w:tplc="35DA4286">
      <w:start w:val="1"/>
      <w:numFmt w:val="bullet"/>
      <w:pStyle w:val="Seznamsodrkami3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7519D8"/>
    <w:multiLevelType w:val="hybridMultilevel"/>
    <w:tmpl w:val="3EAEE962"/>
    <w:lvl w:ilvl="0" w:tplc="0405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1" w15:restartNumberingAfterBreak="0">
    <w:nsid w:val="7B9E293E"/>
    <w:multiLevelType w:val="hybridMultilevel"/>
    <w:tmpl w:val="E62A716C"/>
    <w:lvl w:ilvl="0" w:tplc="0405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 w16cid:durableId="513768091">
    <w:abstractNumId w:val="6"/>
  </w:num>
  <w:num w:numId="2" w16cid:durableId="502862963">
    <w:abstractNumId w:val="3"/>
  </w:num>
  <w:num w:numId="3" w16cid:durableId="217977184">
    <w:abstractNumId w:val="9"/>
  </w:num>
  <w:num w:numId="4" w16cid:durableId="238440691">
    <w:abstractNumId w:val="5"/>
  </w:num>
  <w:num w:numId="5" w16cid:durableId="1626542240">
    <w:abstractNumId w:val="8"/>
  </w:num>
  <w:num w:numId="6" w16cid:durableId="1666281394">
    <w:abstractNumId w:val="0"/>
  </w:num>
  <w:num w:numId="7" w16cid:durableId="304362524">
    <w:abstractNumId w:val="1"/>
  </w:num>
  <w:num w:numId="8" w16cid:durableId="575894219">
    <w:abstractNumId w:val="10"/>
  </w:num>
  <w:num w:numId="9" w16cid:durableId="914781964">
    <w:abstractNumId w:val="11"/>
  </w:num>
  <w:num w:numId="10" w16cid:durableId="868029549">
    <w:abstractNumId w:val="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ílek, Petr">
    <w15:presenceInfo w15:providerId="AD" w15:userId="S::p34308@eon.com::c8d77dac-c963-4224-bc16-0697e2d3bbde"/>
  </w15:person>
  <w15:person w15:author="Jurík, Michal">
    <w15:presenceInfo w15:providerId="AD" w15:userId="S::M49071@eon.com::dc09e849-2a39-47af-9b0e-8a5dac447ae0"/>
  </w15:person>
  <w15:person w15:author="Tauber, Jan">
    <w15:presenceInfo w15:providerId="AD" w15:userId="S::J15929@eon.com::f8f45bd4-5777-4a78-85eb-41a21c86f0e7"/>
  </w15:person>
  <w15:person w15:author="Janů, Josef">
    <w15:presenceInfo w15:providerId="AD" w15:userId="S::J13788@eon.com::c210b543-54cf-45e3-af35-425e6ca6c0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CD"/>
    <w:rsid w:val="00000955"/>
    <w:rsid w:val="00001833"/>
    <w:rsid w:val="00005593"/>
    <w:rsid w:val="000058B9"/>
    <w:rsid w:val="000060DB"/>
    <w:rsid w:val="00006728"/>
    <w:rsid w:val="00007FDC"/>
    <w:rsid w:val="00010E03"/>
    <w:rsid w:val="00011F54"/>
    <w:rsid w:val="00012349"/>
    <w:rsid w:val="00012954"/>
    <w:rsid w:val="00013CB2"/>
    <w:rsid w:val="0001413A"/>
    <w:rsid w:val="000143D7"/>
    <w:rsid w:val="0001644D"/>
    <w:rsid w:val="000168B2"/>
    <w:rsid w:val="00020CBC"/>
    <w:rsid w:val="0002133D"/>
    <w:rsid w:val="000213A4"/>
    <w:rsid w:val="0002279E"/>
    <w:rsid w:val="0002342C"/>
    <w:rsid w:val="00024896"/>
    <w:rsid w:val="00024F33"/>
    <w:rsid w:val="000254C5"/>
    <w:rsid w:val="000264DB"/>
    <w:rsid w:val="000270C6"/>
    <w:rsid w:val="0003006F"/>
    <w:rsid w:val="000318FD"/>
    <w:rsid w:val="00031B6E"/>
    <w:rsid w:val="00032BA8"/>
    <w:rsid w:val="0003477E"/>
    <w:rsid w:val="000351E5"/>
    <w:rsid w:val="00036D0B"/>
    <w:rsid w:val="0003713B"/>
    <w:rsid w:val="000377E1"/>
    <w:rsid w:val="0004150B"/>
    <w:rsid w:val="00042074"/>
    <w:rsid w:val="000420DA"/>
    <w:rsid w:val="00042D92"/>
    <w:rsid w:val="000434AE"/>
    <w:rsid w:val="00043786"/>
    <w:rsid w:val="0004512C"/>
    <w:rsid w:val="00046C95"/>
    <w:rsid w:val="0005007C"/>
    <w:rsid w:val="00050675"/>
    <w:rsid w:val="0005166D"/>
    <w:rsid w:val="000520F2"/>
    <w:rsid w:val="0005222E"/>
    <w:rsid w:val="000531E1"/>
    <w:rsid w:val="0005424E"/>
    <w:rsid w:val="00054BE0"/>
    <w:rsid w:val="00055150"/>
    <w:rsid w:val="00056DCD"/>
    <w:rsid w:val="00060ECD"/>
    <w:rsid w:val="00061617"/>
    <w:rsid w:val="000616B3"/>
    <w:rsid w:val="0006289C"/>
    <w:rsid w:val="000628E4"/>
    <w:rsid w:val="000633CD"/>
    <w:rsid w:val="000647A6"/>
    <w:rsid w:val="00065138"/>
    <w:rsid w:val="00065268"/>
    <w:rsid w:val="0006542C"/>
    <w:rsid w:val="000656DE"/>
    <w:rsid w:val="000661DE"/>
    <w:rsid w:val="00067E48"/>
    <w:rsid w:val="00067E9E"/>
    <w:rsid w:val="00070A7E"/>
    <w:rsid w:val="000710F5"/>
    <w:rsid w:val="0007617A"/>
    <w:rsid w:val="00076B80"/>
    <w:rsid w:val="00077AA6"/>
    <w:rsid w:val="000805BA"/>
    <w:rsid w:val="000806A0"/>
    <w:rsid w:val="0008088A"/>
    <w:rsid w:val="00080DA5"/>
    <w:rsid w:val="0008318F"/>
    <w:rsid w:val="00084A68"/>
    <w:rsid w:val="000852C4"/>
    <w:rsid w:val="000852FC"/>
    <w:rsid w:val="00086C36"/>
    <w:rsid w:val="00086E9B"/>
    <w:rsid w:val="00087434"/>
    <w:rsid w:val="000909D8"/>
    <w:rsid w:val="000915DD"/>
    <w:rsid w:val="00091A00"/>
    <w:rsid w:val="00091F19"/>
    <w:rsid w:val="00093632"/>
    <w:rsid w:val="00093991"/>
    <w:rsid w:val="00093D26"/>
    <w:rsid w:val="00093F64"/>
    <w:rsid w:val="000A013D"/>
    <w:rsid w:val="000A0D76"/>
    <w:rsid w:val="000A131C"/>
    <w:rsid w:val="000A1E02"/>
    <w:rsid w:val="000A272A"/>
    <w:rsid w:val="000A2EC3"/>
    <w:rsid w:val="000A33E2"/>
    <w:rsid w:val="000A4D4D"/>
    <w:rsid w:val="000A4E37"/>
    <w:rsid w:val="000A51D6"/>
    <w:rsid w:val="000A5935"/>
    <w:rsid w:val="000A7A59"/>
    <w:rsid w:val="000B01DE"/>
    <w:rsid w:val="000B1241"/>
    <w:rsid w:val="000B1586"/>
    <w:rsid w:val="000B16F3"/>
    <w:rsid w:val="000C114C"/>
    <w:rsid w:val="000C1D9A"/>
    <w:rsid w:val="000C22D7"/>
    <w:rsid w:val="000C34E5"/>
    <w:rsid w:val="000C4399"/>
    <w:rsid w:val="000C45BD"/>
    <w:rsid w:val="000C5520"/>
    <w:rsid w:val="000C78F3"/>
    <w:rsid w:val="000C7C2E"/>
    <w:rsid w:val="000D0233"/>
    <w:rsid w:val="000D2C23"/>
    <w:rsid w:val="000D3DAC"/>
    <w:rsid w:val="000D5371"/>
    <w:rsid w:val="000D56E7"/>
    <w:rsid w:val="000D748C"/>
    <w:rsid w:val="000E0699"/>
    <w:rsid w:val="000E1550"/>
    <w:rsid w:val="000E16D2"/>
    <w:rsid w:val="000E1FDC"/>
    <w:rsid w:val="000E4823"/>
    <w:rsid w:val="000E529D"/>
    <w:rsid w:val="000E7DDA"/>
    <w:rsid w:val="000F0003"/>
    <w:rsid w:val="000F0FB3"/>
    <w:rsid w:val="000F1539"/>
    <w:rsid w:val="000F3564"/>
    <w:rsid w:val="000F3E94"/>
    <w:rsid w:val="000F4896"/>
    <w:rsid w:val="000F62ED"/>
    <w:rsid w:val="000F66FC"/>
    <w:rsid w:val="000F69DA"/>
    <w:rsid w:val="00100B98"/>
    <w:rsid w:val="00104F4C"/>
    <w:rsid w:val="00105B6E"/>
    <w:rsid w:val="0010633A"/>
    <w:rsid w:val="00107607"/>
    <w:rsid w:val="00107D12"/>
    <w:rsid w:val="00107E39"/>
    <w:rsid w:val="001100CC"/>
    <w:rsid w:val="001106A6"/>
    <w:rsid w:val="00110982"/>
    <w:rsid w:val="00112892"/>
    <w:rsid w:val="00112D92"/>
    <w:rsid w:val="00112DF8"/>
    <w:rsid w:val="00114CA2"/>
    <w:rsid w:val="0011572C"/>
    <w:rsid w:val="0011761D"/>
    <w:rsid w:val="00121C87"/>
    <w:rsid w:val="00122028"/>
    <w:rsid w:val="0012417B"/>
    <w:rsid w:val="00130B71"/>
    <w:rsid w:val="00131324"/>
    <w:rsid w:val="00132009"/>
    <w:rsid w:val="00132D74"/>
    <w:rsid w:val="0013455B"/>
    <w:rsid w:val="00134A50"/>
    <w:rsid w:val="001353D7"/>
    <w:rsid w:val="00136363"/>
    <w:rsid w:val="0013728D"/>
    <w:rsid w:val="00137E68"/>
    <w:rsid w:val="00140232"/>
    <w:rsid w:val="00140613"/>
    <w:rsid w:val="00140D56"/>
    <w:rsid w:val="00141AB2"/>
    <w:rsid w:val="00142930"/>
    <w:rsid w:val="001431D4"/>
    <w:rsid w:val="00143430"/>
    <w:rsid w:val="001443E3"/>
    <w:rsid w:val="0014453E"/>
    <w:rsid w:val="00144F3C"/>
    <w:rsid w:val="00145139"/>
    <w:rsid w:val="00150019"/>
    <w:rsid w:val="001506EE"/>
    <w:rsid w:val="00150A56"/>
    <w:rsid w:val="00152682"/>
    <w:rsid w:val="00153206"/>
    <w:rsid w:val="0015391A"/>
    <w:rsid w:val="00154785"/>
    <w:rsid w:val="00154E39"/>
    <w:rsid w:val="00155766"/>
    <w:rsid w:val="00155EBA"/>
    <w:rsid w:val="0015765E"/>
    <w:rsid w:val="00161E75"/>
    <w:rsid w:val="001637FB"/>
    <w:rsid w:val="00164A14"/>
    <w:rsid w:val="00165457"/>
    <w:rsid w:val="0017103D"/>
    <w:rsid w:val="00171A4D"/>
    <w:rsid w:val="00171B09"/>
    <w:rsid w:val="001721F8"/>
    <w:rsid w:val="00172CC4"/>
    <w:rsid w:val="00172F80"/>
    <w:rsid w:val="00174550"/>
    <w:rsid w:val="00174CE6"/>
    <w:rsid w:val="00175245"/>
    <w:rsid w:val="001766DC"/>
    <w:rsid w:val="001821D0"/>
    <w:rsid w:val="00182ACC"/>
    <w:rsid w:val="00183942"/>
    <w:rsid w:val="00183E1E"/>
    <w:rsid w:val="001842A6"/>
    <w:rsid w:val="00185C70"/>
    <w:rsid w:val="0018645E"/>
    <w:rsid w:val="00186906"/>
    <w:rsid w:val="00187E33"/>
    <w:rsid w:val="001903BE"/>
    <w:rsid w:val="00191367"/>
    <w:rsid w:val="001933DF"/>
    <w:rsid w:val="0019577F"/>
    <w:rsid w:val="00197324"/>
    <w:rsid w:val="0019762C"/>
    <w:rsid w:val="001A0855"/>
    <w:rsid w:val="001A116F"/>
    <w:rsid w:val="001A2209"/>
    <w:rsid w:val="001A3CBB"/>
    <w:rsid w:val="001A5285"/>
    <w:rsid w:val="001B013F"/>
    <w:rsid w:val="001B04D6"/>
    <w:rsid w:val="001B0A16"/>
    <w:rsid w:val="001B0A3C"/>
    <w:rsid w:val="001B0F6B"/>
    <w:rsid w:val="001B152E"/>
    <w:rsid w:val="001B1E33"/>
    <w:rsid w:val="001B2B14"/>
    <w:rsid w:val="001B3578"/>
    <w:rsid w:val="001B465C"/>
    <w:rsid w:val="001B5277"/>
    <w:rsid w:val="001B685C"/>
    <w:rsid w:val="001B6DE2"/>
    <w:rsid w:val="001B7970"/>
    <w:rsid w:val="001C09B1"/>
    <w:rsid w:val="001C2E2F"/>
    <w:rsid w:val="001C3246"/>
    <w:rsid w:val="001C3805"/>
    <w:rsid w:val="001C3DDE"/>
    <w:rsid w:val="001C50FB"/>
    <w:rsid w:val="001C54A4"/>
    <w:rsid w:val="001C6133"/>
    <w:rsid w:val="001C6202"/>
    <w:rsid w:val="001C6318"/>
    <w:rsid w:val="001C7596"/>
    <w:rsid w:val="001C765D"/>
    <w:rsid w:val="001C7691"/>
    <w:rsid w:val="001D2917"/>
    <w:rsid w:val="001D3278"/>
    <w:rsid w:val="001D53C7"/>
    <w:rsid w:val="001D5569"/>
    <w:rsid w:val="001D620B"/>
    <w:rsid w:val="001E0153"/>
    <w:rsid w:val="001E0F0C"/>
    <w:rsid w:val="001E21DB"/>
    <w:rsid w:val="001E2559"/>
    <w:rsid w:val="001E4422"/>
    <w:rsid w:val="001E4FFA"/>
    <w:rsid w:val="001E568A"/>
    <w:rsid w:val="001E61C1"/>
    <w:rsid w:val="001E649C"/>
    <w:rsid w:val="001E77D4"/>
    <w:rsid w:val="001F1508"/>
    <w:rsid w:val="001F1D9F"/>
    <w:rsid w:val="001F2038"/>
    <w:rsid w:val="001F2652"/>
    <w:rsid w:val="001F2759"/>
    <w:rsid w:val="001F29D6"/>
    <w:rsid w:val="001F5ACB"/>
    <w:rsid w:val="001F6CDE"/>
    <w:rsid w:val="00200E5F"/>
    <w:rsid w:val="002048D2"/>
    <w:rsid w:val="00205168"/>
    <w:rsid w:val="002120F7"/>
    <w:rsid w:val="00212ED7"/>
    <w:rsid w:val="002132E6"/>
    <w:rsid w:val="00213CD3"/>
    <w:rsid w:val="0021677B"/>
    <w:rsid w:val="00217507"/>
    <w:rsid w:val="00220388"/>
    <w:rsid w:val="0022180E"/>
    <w:rsid w:val="00222434"/>
    <w:rsid w:val="00222846"/>
    <w:rsid w:val="00230A30"/>
    <w:rsid w:val="00231CAA"/>
    <w:rsid w:val="00232138"/>
    <w:rsid w:val="00232501"/>
    <w:rsid w:val="002334FA"/>
    <w:rsid w:val="0023424E"/>
    <w:rsid w:val="00234624"/>
    <w:rsid w:val="00236F8E"/>
    <w:rsid w:val="002431FB"/>
    <w:rsid w:val="00244201"/>
    <w:rsid w:val="00244D8F"/>
    <w:rsid w:val="002457B1"/>
    <w:rsid w:val="00245DF9"/>
    <w:rsid w:val="002470FE"/>
    <w:rsid w:val="0024752D"/>
    <w:rsid w:val="00250BBE"/>
    <w:rsid w:val="00252DB5"/>
    <w:rsid w:val="00253C5E"/>
    <w:rsid w:val="00254886"/>
    <w:rsid w:val="00255794"/>
    <w:rsid w:val="0025742B"/>
    <w:rsid w:val="002634CD"/>
    <w:rsid w:val="00263E39"/>
    <w:rsid w:val="00265D9E"/>
    <w:rsid w:val="00266C62"/>
    <w:rsid w:val="002704F8"/>
    <w:rsid w:val="00270EB4"/>
    <w:rsid w:val="00271042"/>
    <w:rsid w:val="002710BB"/>
    <w:rsid w:val="00271F66"/>
    <w:rsid w:val="00273B76"/>
    <w:rsid w:val="0027474C"/>
    <w:rsid w:val="002754D0"/>
    <w:rsid w:val="002755C3"/>
    <w:rsid w:val="00275FE7"/>
    <w:rsid w:val="00276B96"/>
    <w:rsid w:val="00280CFB"/>
    <w:rsid w:val="002815F3"/>
    <w:rsid w:val="00281EDF"/>
    <w:rsid w:val="00282793"/>
    <w:rsid w:val="002827B7"/>
    <w:rsid w:val="00282D7B"/>
    <w:rsid w:val="0028351B"/>
    <w:rsid w:val="002839C8"/>
    <w:rsid w:val="0028461F"/>
    <w:rsid w:val="00287700"/>
    <w:rsid w:val="002877CF"/>
    <w:rsid w:val="00287921"/>
    <w:rsid w:val="00287E6C"/>
    <w:rsid w:val="00290F63"/>
    <w:rsid w:val="00291596"/>
    <w:rsid w:val="002922E1"/>
    <w:rsid w:val="0029386C"/>
    <w:rsid w:val="00293D98"/>
    <w:rsid w:val="00296624"/>
    <w:rsid w:val="0029731A"/>
    <w:rsid w:val="002977C4"/>
    <w:rsid w:val="002A00B8"/>
    <w:rsid w:val="002A0B91"/>
    <w:rsid w:val="002A0EE2"/>
    <w:rsid w:val="002A1994"/>
    <w:rsid w:val="002A3363"/>
    <w:rsid w:val="002A54DE"/>
    <w:rsid w:val="002A7ECE"/>
    <w:rsid w:val="002B0854"/>
    <w:rsid w:val="002B1495"/>
    <w:rsid w:val="002B17EF"/>
    <w:rsid w:val="002B229A"/>
    <w:rsid w:val="002B3CB4"/>
    <w:rsid w:val="002B5188"/>
    <w:rsid w:val="002B6414"/>
    <w:rsid w:val="002B6996"/>
    <w:rsid w:val="002B6C0C"/>
    <w:rsid w:val="002B78AD"/>
    <w:rsid w:val="002B7CC3"/>
    <w:rsid w:val="002C2628"/>
    <w:rsid w:val="002C4376"/>
    <w:rsid w:val="002C46D5"/>
    <w:rsid w:val="002C6C73"/>
    <w:rsid w:val="002C6C80"/>
    <w:rsid w:val="002C6DC9"/>
    <w:rsid w:val="002C6EBB"/>
    <w:rsid w:val="002C7BD1"/>
    <w:rsid w:val="002D00FD"/>
    <w:rsid w:val="002D0BA7"/>
    <w:rsid w:val="002D1C49"/>
    <w:rsid w:val="002D24FD"/>
    <w:rsid w:val="002D2572"/>
    <w:rsid w:val="002D438F"/>
    <w:rsid w:val="002D56EF"/>
    <w:rsid w:val="002D5C6D"/>
    <w:rsid w:val="002D6F3A"/>
    <w:rsid w:val="002E0A89"/>
    <w:rsid w:val="002E1F99"/>
    <w:rsid w:val="002E47BA"/>
    <w:rsid w:val="002E4E8E"/>
    <w:rsid w:val="002E5BD5"/>
    <w:rsid w:val="002E7318"/>
    <w:rsid w:val="002E7A42"/>
    <w:rsid w:val="002F0C15"/>
    <w:rsid w:val="002F0C47"/>
    <w:rsid w:val="002F1BF4"/>
    <w:rsid w:val="002F1DCE"/>
    <w:rsid w:val="002F21DF"/>
    <w:rsid w:val="002F3695"/>
    <w:rsid w:val="002F3D5A"/>
    <w:rsid w:val="002F53BC"/>
    <w:rsid w:val="002F598E"/>
    <w:rsid w:val="0030059B"/>
    <w:rsid w:val="00301319"/>
    <w:rsid w:val="00301ED8"/>
    <w:rsid w:val="003021D5"/>
    <w:rsid w:val="003033B4"/>
    <w:rsid w:val="00304210"/>
    <w:rsid w:val="003052C8"/>
    <w:rsid w:val="00306CF6"/>
    <w:rsid w:val="0030707A"/>
    <w:rsid w:val="00307500"/>
    <w:rsid w:val="00310137"/>
    <w:rsid w:val="003124CE"/>
    <w:rsid w:val="00313644"/>
    <w:rsid w:val="00313A64"/>
    <w:rsid w:val="00315483"/>
    <w:rsid w:val="003154D6"/>
    <w:rsid w:val="00315A87"/>
    <w:rsid w:val="00315F80"/>
    <w:rsid w:val="00320195"/>
    <w:rsid w:val="003206CC"/>
    <w:rsid w:val="00321FDF"/>
    <w:rsid w:val="00322D1D"/>
    <w:rsid w:val="00324511"/>
    <w:rsid w:val="003269C5"/>
    <w:rsid w:val="00327C28"/>
    <w:rsid w:val="00330A17"/>
    <w:rsid w:val="00332283"/>
    <w:rsid w:val="003322B9"/>
    <w:rsid w:val="00332BE7"/>
    <w:rsid w:val="00333244"/>
    <w:rsid w:val="00335F04"/>
    <w:rsid w:val="00340D5E"/>
    <w:rsid w:val="00341C34"/>
    <w:rsid w:val="00341D1A"/>
    <w:rsid w:val="00342520"/>
    <w:rsid w:val="0034434A"/>
    <w:rsid w:val="003443B5"/>
    <w:rsid w:val="00344905"/>
    <w:rsid w:val="00344EC7"/>
    <w:rsid w:val="003464CA"/>
    <w:rsid w:val="00347F37"/>
    <w:rsid w:val="0035027C"/>
    <w:rsid w:val="00350664"/>
    <w:rsid w:val="003518BD"/>
    <w:rsid w:val="00352B88"/>
    <w:rsid w:val="00353E87"/>
    <w:rsid w:val="00354E9F"/>
    <w:rsid w:val="0035559F"/>
    <w:rsid w:val="003555AD"/>
    <w:rsid w:val="003565C2"/>
    <w:rsid w:val="003602C1"/>
    <w:rsid w:val="00360BA5"/>
    <w:rsid w:val="00362A0B"/>
    <w:rsid w:val="0036461F"/>
    <w:rsid w:val="00366114"/>
    <w:rsid w:val="00366B3E"/>
    <w:rsid w:val="00370E80"/>
    <w:rsid w:val="003713AB"/>
    <w:rsid w:val="00371BCC"/>
    <w:rsid w:val="00371DAA"/>
    <w:rsid w:val="003732D8"/>
    <w:rsid w:val="00373DFB"/>
    <w:rsid w:val="003749A8"/>
    <w:rsid w:val="00375349"/>
    <w:rsid w:val="00376A00"/>
    <w:rsid w:val="003770A2"/>
    <w:rsid w:val="00380E3F"/>
    <w:rsid w:val="0038150E"/>
    <w:rsid w:val="00382F52"/>
    <w:rsid w:val="00383BEF"/>
    <w:rsid w:val="003848C8"/>
    <w:rsid w:val="00386387"/>
    <w:rsid w:val="00386414"/>
    <w:rsid w:val="00387A18"/>
    <w:rsid w:val="00387A58"/>
    <w:rsid w:val="00387FFB"/>
    <w:rsid w:val="00390014"/>
    <w:rsid w:val="0039006B"/>
    <w:rsid w:val="0039032D"/>
    <w:rsid w:val="00390F77"/>
    <w:rsid w:val="003915BB"/>
    <w:rsid w:val="003915FC"/>
    <w:rsid w:val="00391760"/>
    <w:rsid w:val="00392832"/>
    <w:rsid w:val="0039283A"/>
    <w:rsid w:val="003932B5"/>
    <w:rsid w:val="00393315"/>
    <w:rsid w:val="0039372D"/>
    <w:rsid w:val="00393B72"/>
    <w:rsid w:val="00393DBD"/>
    <w:rsid w:val="00394168"/>
    <w:rsid w:val="0039502D"/>
    <w:rsid w:val="003957F8"/>
    <w:rsid w:val="00395915"/>
    <w:rsid w:val="00396055"/>
    <w:rsid w:val="003960C8"/>
    <w:rsid w:val="00396732"/>
    <w:rsid w:val="00397B73"/>
    <w:rsid w:val="003A0ED6"/>
    <w:rsid w:val="003A130F"/>
    <w:rsid w:val="003A29DF"/>
    <w:rsid w:val="003A52F2"/>
    <w:rsid w:val="003A5B52"/>
    <w:rsid w:val="003A6CDB"/>
    <w:rsid w:val="003A7972"/>
    <w:rsid w:val="003B0C35"/>
    <w:rsid w:val="003B2397"/>
    <w:rsid w:val="003B290B"/>
    <w:rsid w:val="003B29F3"/>
    <w:rsid w:val="003B372A"/>
    <w:rsid w:val="003B4495"/>
    <w:rsid w:val="003B7B72"/>
    <w:rsid w:val="003C1A64"/>
    <w:rsid w:val="003C2859"/>
    <w:rsid w:val="003C29A0"/>
    <w:rsid w:val="003C3F6E"/>
    <w:rsid w:val="003C4817"/>
    <w:rsid w:val="003C54F0"/>
    <w:rsid w:val="003C7276"/>
    <w:rsid w:val="003D0E1C"/>
    <w:rsid w:val="003D33AC"/>
    <w:rsid w:val="003D4FF7"/>
    <w:rsid w:val="003D542C"/>
    <w:rsid w:val="003D5DEA"/>
    <w:rsid w:val="003E105F"/>
    <w:rsid w:val="003E145A"/>
    <w:rsid w:val="003E338F"/>
    <w:rsid w:val="003E350E"/>
    <w:rsid w:val="003E3772"/>
    <w:rsid w:val="003E70CE"/>
    <w:rsid w:val="003F0309"/>
    <w:rsid w:val="003F17D1"/>
    <w:rsid w:val="003F304D"/>
    <w:rsid w:val="003F3E3C"/>
    <w:rsid w:val="003F6E77"/>
    <w:rsid w:val="003F74E7"/>
    <w:rsid w:val="00402556"/>
    <w:rsid w:val="0040399B"/>
    <w:rsid w:val="0040598E"/>
    <w:rsid w:val="00405A3D"/>
    <w:rsid w:val="00410270"/>
    <w:rsid w:val="00410C83"/>
    <w:rsid w:val="00411B95"/>
    <w:rsid w:val="00413FBF"/>
    <w:rsid w:val="00416319"/>
    <w:rsid w:val="00416BFD"/>
    <w:rsid w:val="004171D9"/>
    <w:rsid w:val="00420685"/>
    <w:rsid w:val="0042244A"/>
    <w:rsid w:val="0042397D"/>
    <w:rsid w:val="0042796F"/>
    <w:rsid w:val="00430259"/>
    <w:rsid w:val="0043292F"/>
    <w:rsid w:val="00433211"/>
    <w:rsid w:val="0043343D"/>
    <w:rsid w:val="00433AF7"/>
    <w:rsid w:val="0043453E"/>
    <w:rsid w:val="00435655"/>
    <w:rsid w:val="00436559"/>
    <w:rsid w:val="00440FFD"/>
    <w:rsid w:val="00442337"/>
    <w:rsid w:val="00442BF3"/>
    <w:rsid w:val="00442D92"/>
    <w:rsid w:val="00442E0C"/>
    <w:rsid w:val="00443364"/>
    <w:rsid w:val="0044465D"/>
    <w:rsid w:val="00444842"/>
    <w:rsid w:val="004470E3"/>
    <w:rsid w:val="004504DF"/>
    <w:rsid w:val="00453732"/>
    <w:rsid w:val="00454014"/>
    <w:rsid w:val="00454B8A"/>
    <w:rsid w:val="00454F2D"/>
    <w:rsid w:val="004601A2"/>
    <w:rsid w:val="00460B07"/>
    <w:rsid w:val="00460D19"/>
    <w:rsid w:val="00461181"/>
    <w:rsid w:val="004628A6"/>
    <w:rsid w:val="00465421"/>
    <w:rsid w:val="00465F1E"/>
    <w:rsid w:val="004664B5"/>
    <w:rsid w:val="00466EA4"/>
    <w:rsid w:val="00470802"/>
    <w:rsid w:val="0047342B"/>
    <w:rsid w:val="00473BAE"/>
    <w:rsid w:val="0047427E"/>
    <w:rsid w:val="004743C6"/>
    <w:rsid w:val="00475118"/>
    <w:rsid w:val="004768AB"/>
    <w:rsid w:val="004805BD"/>
    <w:rsid w:val="00481424"/>
    <w:rsid w:val="0048143B"/>
    <w:rsid w:val="00481E4B"/>
    <w:rsid w:val="00482106"/>
    <w:rsid w:val="004824B7"/>
    <w:rsid w:val="00483B2A"/>
    <w:rsid w:val="00483DE2"/>
    <w:rsid w:val="004846B0"/>
    <w:rsid w:val="00485D63"/>
    <w:rsid w:val="004874B3"/>
    <w:rsid w:val="00490035"/>
    <w:rsid w:val="00490B59"/>
    <w:rsid w:val="00492522"/>
    <w:rsid w:val="00493162"/>
    <w:rsid w:val="00493593"/>
    <w:rsid w:val="004938B3"/>
    <w:rsid w:val="00493A55"/>
    <w:rsid w:val="0049591D"/>
    <w:rsid w:val="00496872"/>
    <w:rsid w:val="004976E8"/>
    <w:rsid w:val="00497997"/>
    <w:rsid w:val="00497C06"/>
    <w:rsid w:val="004A394B"/>
    <w:rsid w:val="004A4D69"/>
    <w:rsid w:val="004A55D6"/>
    <w:rsid w:val="004A575F"/>
    <w:rsid w:val="004A669E"/>
    <w:rsid w:val="004A6740"/>
    <w:rsid w:val="004A6829"/>
    <w:rsid w:val="004B5E45"/>
    <w:rsid w:val="004B7304"/>
    <w:rsid w:val="004C0350"/>
    <w:rsid w:val="004C0733"/>
    <w:rsid w:val="004C0BB1"/>
    <w:rsid w:val="004C11B2"/>
    <w:rsid w:val="004C22B2"/>
    <w:rsid w:val="004C311B"/>
    <w:rsid w:val="004C52B1"/>
    <w:rsid w:val="004C56DC"/>
    <w:rsid w:val="004C5BA9"/>
    <w:rsid w:val="004C6821"/>
    <w:rsid w:val="004C77BF"/>
    <w:rsid w:val="004D1F49"/>
    <w:rsid w:val="004D2F1D"/>
    <w:rsid w:val="004D3BB5"/>
    <w:rsid w:val="004D4EE0"/>
    <w:rsid w:val="004D58C9"/>
    <w:rsid w:val="004D6DE6"/>
    <w:rsid w:val="004D7281"/>
    <w:rsid w:val="004D7835"/>
    <w:rsid w:val="004E05E7"/>
    <w:rsid w:val="004E0947"/>
    <w:rsid w:val="004E0C4B"/>
    <w:rsid w:val="004E0D8D"/>
    <w:rsid w:val="004E1B77"/>
    <w:rsid w:val="004E1BFF"/>
    <w:rsid w:val="004E314A"/>
    <w:rsid w:val="004E484C"/>
    <w:rsid w:val="004E51CB"/>
    <w:rsid w:val="004E5579"/>
    <w:rsid w:val="004E5D9E"/>
    <w:rsid w:val="004E7B7E"/>
    <w:rsid w:val="004E7D8C"/>
    <w:rsid w:val="004F022A"/>
    <w:rsid w:val="004F0577"/>
    <w:rsid w:val="004F203A"/>
    <w:rsid w:val="004F3068"/>
    <w:rsid w:val="004F6338"/>
    <w:rsid w:val="004F68AF"/>
    <w:rsid w:val="00501E1A"/>
    <w:rsid w:val="00502787"/>
    <w:rsid w:val="00504C43"/>
    <w:rsid w:val="0050583E"/>
    <w:rsid w:val="00507E3C"/>
    <w:rsid w:val="00510D0F"/>
    <w:rsid w:val="0051360D"/>
    <w:rsid w:val="005137BD"/>
    <w:rsid w:val="0051396C"/>
    <w:rsid w:val="005142EF"/>
    <w:rsid w:val="0051454D"/>
    <w:rsid w:val="00516B81"/>
    <w:rsid w:val="005208F7"/>
    <w:rsid w:val="00520CA5"/>
    <w:rsid w:val="005223E8"/>
    <w:rsid w:val="005258BC"/>
    <w:rsid w:val="00525E35"/>
    <w:rsid w:val="005261D4"/>
    <w:rsid w:val="0053030B"/>
    <w:rsid w:val="0053120D"/>
    <w:rsid w:val="00531BBB"/>
    <w:rsid w:val="005323DF"/>
    <w:rsid w:val="00532D7E"/>
    <w:rsid w:val="0053459A"/>
    <w:rsid w:val="00534A63"/>
    <w:rsid w:val="0053614C"/>
    <w:rsid w:val="00536A37"/>
    <w:rsid w:val="00541A5C"/>
    <w:rsid w:val="00541DA5"/>
    <w:rsid w:val="00541E95"/>
    <w:rsid w:val="00542C06"/>
    <w:rsid w:val="00543988"/>
    <w:rsid w:val="005442DF"/>
    <w:rsid w:val="00545C1C"/>
    <w:rsid w:val="00545D34"/>
    <w:rsid w:val="005502EF"/>
    <w:rsid w:val="00550A72"/>
    <w:rsid w:val="005518E3"/>
    <w:rsid w:val="00552546"/>
    <w:rsid w:val="00553759"/>
    <w:rsid w:val="005541E7"/>
    <w:rsid w:val="00554902"/>
    <w:rsid w:val="00555918"/>
    <w:rsid w:val="00556431"/>
    <w:rsid w:val="00556726"/>
    <w:rsid w:val="00557822"/>
    <w:rsid w:val="00561D78"/>
    <w:rsid w:val="00561DAD"/>
    <w:rsid w:val="00564B0A"/>
    <w:rsid w:val="00564F46"/>
    <w:rsid w:val="0056502B"/>
    <w:rsid w:val="00565BF8"/>
    <w:rsid w:val="005666BF"/>
    <w:rsid w:val="00567151"/>
    <w:rsid w:val="005677F5"/>
    <w:rsid w:val="005701E0"/>
    <w:rsid w:val="00570B15"/>
    <w:rsid w:val="00571D47"/>
    <w:rsid w:val="005729F3"/>
    <w:rsid w:val="0057322B"/>
    <w:rsid w:val="0057488D"/>
    <w:rsid w:val="00574EE0"/>
    <w:rsid w:val="00575EEC"/>
    <w:rsid w:val="0057633F"/>
    <w:rsid w:val="00576BA3"/>
    <w:rsid w:val="00576C62"/>
    <w:rsid w:val="005778C0"/>
    <w:rsid w:val="00577A15"/>
    <w:rsid w:val="00580806"/>
    <w:rsid w:val="00580EDC"/>
    <w:rsid w:val="0058109F"/>
    <w:rsid w:val="00583E23"/>
    <w:rsid w:val="005841AA"/>
    <w:rsid w:val="0058455F"/>
    <w:rsid w:val="00584773"/>
    <w:rsid w:val="005857DA"/>
    <w:rsid w:val="00585F7D"/>
    <w:rsid w:val="00586DCC"/>
    <w:rsid w:val="00586E0E"/>
    <w:rsid w:val="00587A96"/>
    <w:rsid w:val="00590503"/>
    <w:rsid w:val="00590A97"/>
    <w:rsid w:val="00590DC4"/>
    <w:rsid w:val="00591725"/>
    <w:rsid w:val="00592F5F"/>
    <w:rsid w:val="00593FEF"/>
    <w:rsid w:val="0059637C"/>
    <w:rsid w:val="00597630"/>
    <w:rsid w:val="005A17B9"/>
    <w:rsid w:val="005A2D8F"/>
    <w:rsid w:val="005A38AE"/>
    <w:rsid w:val="005A4CCB"/>
    <w:rsid w:val="005A4E7D"/>
    <w:rsid w:val="005A551D"/>
    <w:rsid w:val="005A6587"/>
    <w:rsid w:val="005A7320"/>
    <w:rsid w:val="005A7D29"/>
    <w:rsid w:val="005A7D76"/>
    <w:rsid w:val="005B0122"/>
    <w:rsid w:val="005B09CC"/>
    <w:rsid w:val="005B15FA"/>
    <w:rsid w:val="005B30B9"/>
    <w:rsid w:val="005B32BC"/>
    <w:rsid w:val="005B3CD7"/>
    <w:rsid w:val="005B409B"/>
    <w:rsid w:val="005B490F"/>
    <w:rsid w:val="005B4A11"/>
    <w:rsid w:val="005C06A2"/>
    <w:rsid w:val="005C18FA"/>
    <w:rsid w:val="005C1CE6"/>
    <w:rsid w:val="005C2123"/>
    <w:rsid w:val="005C22C0"/>
    <w:rsid w:val="005C3589"/>
    <w:rsid w:val="005C3AC3"/>
    <w:rsid w:val="005C52E5"/>
    <w:rsid w:val="005C65E3"/>
    <w:rsid w:val="005C7963"/>
    <w:rsid w:val="005C7DEA"/>
    <w:rsid w:val="005D0EC4"/>
    <w:rsid w:val="005D21CC"/>
    <w:rsid w:val="005D2BB9"/>
    <w:rsid w:val="005D363E"/>
    <w:rsid w:val="005D413F"/>
    <w:rsid w:val="005D567C"/>
    <w:rsid w:val="005D6CAD"/>
    <w:rsid w:val="005D7E38"/>
    <w:rsid w:val="005E1245"/>
    <w:rsid w:val="005E165C"/>
    <w:rsid w:val="005E1FA2"/>
    <w:rsid w:val="005E2542"/>
    <w:rsid w:val="005E34F6"/>
    <w:rsid w:val="005E411C"/>
    <w:rsid w:val="005E4D15"/>
    <w:rsid w:val="005E5900"/>
    <w:rsid w:val="005E617B"/>
    <w:rsid w:val="005E7854"/>
    <w:rsid w:val="005F1C84"/>
    <w:rsid w:val="005F3BAE"/>
    <w:rsid w:val="005F3D31"/>
    <w:rsid w:val="005F4470"/>
    <w:rsid w:val="005F50D9"/>
    <w:rsid w:val="0060013D"/>
    <w:rsid w:val="00600275"/>
    <w:rsid w:val="0060039A"/>
    <w:rsid w:val="00600CD9"/>
    <w:rsid w:val="00601128"/>
    <w:rsid w:val="006027CD"/>
    <w:rsid w:val="006027CF"/>
    <w:rsid w:val="00602F84"/>
    <w:rsid w:val="00603007"/>
    <w:rsid w:val="00604C62"/>
    <w:rsid w:val="00605F5B"/>
    <w:rsid w:val="00606C1A"/>
    <w:rsid w:val="006077B9"/>
    <w:rsid w:val="006104D1"/>
    <w:rsid w:val="00610C99"/>
    <w:rsid w:val="006114B5"/>
    <w:rsid w:val="00612468"/>
    <w:rsid w:val="006126E9"/>
    <w:rsid w:val="00612890"/>
    <w:rsid w:val="006128AF"/>
    <w:rsid w:val="0061314C"/>
    <w:rsid w:val="006136D3"/>
    <w:rsid w:val="00613C73"/>
    <w:rsid w:val="0061433E"/>
    <w:rsid w:val="006165FD"/>
    <w:rsid w:val="0062061B"/>
    <w:rsid w:val="0062152B"/>
    <w:rsid w:val="00621B47"/>
    <w:rsid w:val="0062272D"/>
    <w:rsid w:val="00622E24"/>
    <w:rsid w:val="00623298"/>
    <w:rsid w:val="00623AE8"/>
    <w:rsid w:val="006243CC"/>
    <w:rsid w:val="0062497A"/>
    <w:rsid w:val="006255BE"/>
    <w:rsid w:val="006257C5"/>
    <w:rsid w:val="00625FF3"/>
    <w:rsid w:val="00626521"/>
    <w:rsid w:val="00627283"/>
    <w:rsid w:val="006276B4"/>
    <w:rsid w:val="0062770B"/>
    <w:rsid w:val="00630D48"/>
    <w:rsid w:val="00631584"/>
    <w:rsid w:val="0063216E"/>
    <w:rsid w:val="00632693"/>
    <w:rsid w:val="00632A3B"/>
    <w:rsid w:val="00632BCC"/>
    <w:rsid w:val="00634930"/>
    <w:rsid w:val="0063653C"/>
    <w:rsid w:val="00636AE0"/>
    <w:rsid w:val="00637741"/>
    <w:rsid w:val="00637BA6"/>
    <w:rsid w:val="00640FFC"/>
    <w:rsid w:val="00641361"/>
    <w:rsid w:val="00641FBC"/>
    <w:rsid w:val="006429E6"/>
    <w:rsid w:val="0064391A"/>
    <w:rsid w:val="00643A0E"/>
    <w:rsid w:val="006450BA"/>
    <w:rsid w:val="00645458"/>
    <w:rsid w:val="00650EF5"/>
    <w:rsid w:val="00652C99"/>
    <w:rsid w:val="00652D5F"/>
    <w:rsid w:val="00653BAA"/>
    <w:rsid w:val="006540C2"/>
    <w:rsid w:val="0065712A"/>
    <w:rsid w:val="00661ECA"/>
    <w:rsid w:val="006621DB"/>
    <w:rsid w:val="00662DAD"/>
    <w:rsid w:val="006637A2"/>
    <w:rsid w:val="00664ABE"/>
    <w:rsid w:val="00667604"/>
    <w:rsid w:val="00673F04"/>
    <w:rsid w:val="00674AE0"/>
    <w:rsid w:val="00674D8B"/>
    <w:rsid w:val="0067608A"/>
    <w:rsid w:val="00676292"/>
    <w:rsid w:val="00677010"/>
    <w:rsid w:val="00677DC9"/>
    <w:rsid w:val="00680464"/>
    <w:rsid w:val="00680809"/>
    <w:rsid w:val="00680A2E"/>
    <w:rsid w:val="00680C06"/>
    <w:rsid w:val="00680FB2"/>
    <w:rsid w:val="00682730"/>
    <w:rsid w:val="006838FE"/>
    <w:rsid w:val="00684119"/>
    <w:rsid w:val="006842D5"/>
    <w:rsid w:val="006852E0"/>
    <w:rsid w:val="00685615"/>
    <w:rsid w:val="00685C32"/>
    <w:rsid w:val="00686A61"/>
    <w:rsid w:val="0068757B"/>
    <w:rsid w:val="00690050"/>
    <w:rsid w:val="00690ABD"/>
    <w:rsid w:val="00691366"/>
    <w:rsid w:val="00691572"/>
    <w:rsid w:val="006929BD"/>
    <w:rsid w:val="0069371E"/>
    <w:rsid w:val="00693777"/>
    <w:rsid w:val="006937F0"/>
    <w:rsid w:val="00694507"/>
    <w:rsid w:val="00694D2E"/>
    <w:rsid w:val="0069594E"/>
    <w:rsid w:val="006A1634"/>
    <w:rsid w:val="006A204F"/>
    <w:rsid w:val="006A2FFB"/>
    <w:rsid w:val="006A5C96"/>
    <w:rsid w:val="006A702C"/>
    <w:rsid w:val="006B05D7"/>
    <w:rsid w:val="006B1856"/>
    <w:rsid w:val="006B2B3B"/>
    <w:rsid w:val="006B2EC2"/>
    <w:rsid w:val="006B359E"/>
    <w:rsid w:val="006B59FC"/>
    <w:rsid w:val="006B5CFE"/>
    <w:rsid w:val="006B5D46"/>
    <w:rsid w:val="006C2293"/>
    <w:rsid w:val="006C2D9D"/>
    <w:rsid w:val="006C3AA5"/>
    <w:rsid w:val="006C4DA7"/>
    <w:rsid w:val="006C55D8"/>
    <w:rsid w:val="006C660C"/>
    <w:rsid w:val="006C7154"/>
    <w:rsid w:val="006C7D1B"/>
    <w:rsid w:val="006D0F03"/>
    <w:rsid w:val="006D2165"/>
    <w:rsid w:val="006D303F"/>
    <w:rsid w:val="006D3A54"/>
    <w:rsid w:val="006D3B9D"/>
    <w:rsid w:val="006D41B0"/>
    <w:rsid w:val="006D4F18"/>
    <w:rsid w:val="006D5FD7"/>
    <w:rsid w:val="006D6AF7"/>
    <w:rsid w:val="006D760B"/>
    <w:rsid w:val="006D7CF1"/>
    <w:rsid w:val="006E1761"/>
    <w:rsid w:val="006E1BBC"/>
    <w:rsid w:val="006E2631"/>
    <w:rsid w:val="006E4DAB"/>
    <w:rsid w:val="006E56BB"/>
    <w:rsid w:val="006E577F"/>
    <w:rsid w:val="006E5BB5"/>
    <w:rsid w:val="006E75A6"/>
    <w:rsid w:val="006E7925"/>
    <w:rsid w:val="006E7E11"/>
    <w:rsid w:val="006F0634"/>
    <w:rsid w:val="006F0982"/>
    <w:rsid w:val="006F2ED4"/>
    <w:rsid w:val="006F3133"/>
    <w:rsid w:val="006F34B0"/>
    <w:rsid w:val="006F3F37"/>
    <w:rsid w:val="006F474E"/>
    <w:rsid w:val="006F728F"/>
    <w:rsid w:val="006F7533"/>
    <w:rsid w:val="007005F0"/>
    <w:rsid w:val="00702AB3"/>
    <w:rsid w:val="00704654"/>
    <w:rsid w:val="0070477A"/>
    <w:rsid w:val="007049BC"/>
    <w:rsid w:val="00704DD1"/>
    <w:rsid w:val="00706370"/>
    <w:rsid w:val="007070A7"/>
    <w:rsid w:val="007103B1"/>
    <w:rsid w:val="00710B51"/>
    <w:rsid w:val="00710CBB"/>
    <w:rsid w:val="007121A0"/>
    <w:rsid w:val="00713D15"/>
    <w:rsid w:val="00714D21"/>
    <w:rsid w:val="00715552"/>
    <w:rsid w:val="007157EB"/>
    <w:rsid w:val="007161B4"/>
    <w:rsid w:val="007166DE"/>
    <w:rsid w:val="00717DCC"/>
    <w:rsid w:val="00717EE3"/>
    <w:rsid w:val="00720D11"/>
    <w:rsid w:val="00720DED"/>
    <w:rsid w:val="007224A9"/>
    <w:rsid w:val="0072261D"/>
    <w:rsid w:val="00722CA4"/>
    <w:rsid w:val="00723692"/>
    <w:rsid w:val="0072390D"/>
    <w:rsid w:val="00723A68"/>
    <w:rsid w:val="007248CA"/>
    <w:rsid w:val="007249B6"/>
    <w:rsid w:val="00725263"/>
    <w:rsid w:val="0072670A"/>
    <w:rsid w:val="0072688D"/>
    <w:rsid w:val="00730CCD"/>
    <w:rsid w:val="00731157"/>
    <w:rsid w:val="00731C28"/>
    <w:rsid w:val="007321EB"/>
    <w:rsid w:val="007332F1"/>
    <w:rsid w:val="00735036"/>
    <w:rsid w:val="00736EB9"/>
    <w:rsid w:val="00741677"/>
    <w:rsid w:val="00741817"/>
    <w:rsid w:val="00741CAB"/>
    <w:rsid w:val="00742196"/>
    <w:rsid w:val="007446B9"/>
    <w:rsid w:val="00744F39"/>
    <w:rsid w:val="0074516B"/>
    <w:rsid w:val="007476A1"/>
    <w:rsid w:val="0075011F"/>
    <w:rsid w:val="00750143"/>
    <w:rsid w:val="0075118B"/>
    <w:rsid w:val="007525E1"/>
    <w:rsid w:val="00752A29"/>
    <w:rsid w:val="00752D83"/>
    <w:rsid w:val="00752EED"/>
    <w:rsid w:val="00757AF0"/>
    <w:rsid w:val="00760FE6"/>
    <w:rsid w:val="00761713"/>
    <w:rsid w:val="0076241C"/>
    <w:rsid w:val="00763FEA"/>
    <w:rsid w:val="007650DE"/>
    <w:rsid w:val="00765121"/>
    <w:rsid w:val="007655F8"/>
    <w:rsid w:val="00765889"/>
    <w:rsid w:val="00767CCF"/>
    <w:rsid w:val="00771454"/>
    <w:rsid w:val="00771500"/>
    <w:rsid w:val="00771757"/>
    <w:rsid w:val="00772A44"/>
    <w:rsid w:val="00772FB0"/>
    <w:rsid w:val="007735F5"/>
    <w:rsid w:val="007741ED"/>
    <w:rsid w:val="00774831"/>
    <w:rsid w:val="007801C3"/>
    <w:rsid w:val="00780492"/>
    <w:rsid w:val="00781BCA"/>
    <w:rsid w:val="007820FE"/>
    <w:rsid w:val="0078345B"/>
    <w:rsid w:val="007848C9"/>
    <w:rsid w:val="00784EDC"/>
    <w:rsid w:val="00790186"/>
    <w:rsid w:val="00791C94"/>
    <w:rsid w:val="0079216F"/>
    <w:rsid w:val="007964C8"/>
    <w:rsid w:val="00796745"/>
    <w:rsid w:val="00797FB7"/>
    <w:rsid w:val="00797FDA"/>
    <w:rsid w:val="007A0010"/>
    <w:rsid w:val="007A12A9"/>
    <w:rsid w:val="007A1E81"/>
    <w:rsid w:val="007A218A"/>
    <w:rsid w:val="007A3AC5"/>
    <w:rsid w:val="007A59D8"/>
    <w:rsid w:val="007B0A60"/>
    <w:rsid w:val="007B448D"/>
    <w:rsid w:val="007B4B8E"/>
    <w:rsid w:val="007B4E19"/>
    <w:rsid w:val="007C0227"/>
    <w:rsid w:val="007C051B"/>
    <w:rsid w:val="007C075C"/>
    <w:rsid w:val="007C1E41"/>
    <w:rsid w:val="007C2F6A"/>
    <w:rsid w:val="007C344D"/>
    <w:rsid w:val="007C4BE0"/>
    <w:rsid w:val="007C6F96"/>
    <w:rsid w:val="007D0FFF"/>
    <w:rsid w:val="007D12E2"/>
    <w:rsid w:val="007D1A4F"/>
    <w:rsid w:val="007D268A"/>
    <w:rsid w:val="007D3669"/>
    <w:rsid w:val="007D57D8"/>
    <w:rsid w:val="007D5D6A"/>
    <w:rsid w:val="007E027F"/>
    <w:rsid w:val="007E1A91"/>
    <w:rsid w:val="007E21EE"/>
    <w:rsid w:val="007E2B4C"/>
    <w:rsid w:val="007E3BB1"/>
    <w:rsid w:val="007E435A"/>
    <w:rsid w:val="007E4E24"/>
    <w:rsid w:val="007E55D4"/>
    <w:rsid w:val="007E57F1"/>
    <w:rsid w:val="007E6CBF"/>
    <w:rsid w:val="007E7E55"/>
    <w:rsid w:val="007F021C"/>
    <w:rsid w:val="007F1C78"/>
    <w:rsid w:val="007F1CD4"/>
    <w:rsid w:val="007F26E4"/>
    <w:rsid w:val="007F300A"/>
    <w:rsid w:val="007F577D"/>
    <w:rsid w:val="007F5A63"/>
    <w:rsid w:val="00800114"/>
    <w:rsid w:val="008009D1"/>
    <w:rsid w:val="00800F60"/>
    <w:rsid w:val="00801311"/>
    <w:rsid w:val="008013CA"/>
    <w:rsid w:val="0080162D"/>
    <w:rsid w:val="00801DD3"/>
    <w:rsid w:val="0080215C"/>
    <w:rsid w:val="008069AC"/>
    <w:rsid w:val="00806E5B"/>
    <w:rsid w:val="0080738C"/>
    <w:rsid w:val="008073D5"/>
    <w:rsid w:val="0081289E"/>
    <w:rsid w:val="00814120"/>
    <w:rsid w:val="0081461F"/>
    <w:rsid w:val="00815DEA"/>
    <w:rsid w:val="00817C60"/>
    <w:rsid w:val="00820842"/>
    <w:rsid w:val="00820C49"/>
    <w:rsid w:val="0082126B"/>
    <w:rsid w:val="00821C12"/>
    <w:rsid w:val="00822F2B"/>
    <w:rsid w:val="0082621D"/>
    <w:rsid w:val="008304F4"/>
    <w:rsid w:val="00830F39"/>
    <w:rsid w:val="008314FE"/>
    <w:rsid w:val="00831BD3"/>
    <w:rsid w:val="00831D54"/>
    <w:rsid w:val="008342BA"/>
    <w:rsid w:val="00836134"/>
    <w:rsid w:val="00836A76"/>
    <w:rsid w:val="00837D4D"/>
    <w:rsid w:val="00840DC4"/>
    <w:rsid w:val="00840F3A"/>
    <w:rsid w:val="00842011"/>
    <w:rsid w:val="0084205E"/>
    <w:rsid w:val="00842D93"/>
    <w:rsid w:val="008431A5"/>
    <w:rsid w:val="00844B28"/>
    <w:rsid w:val="00844D4C"/>
    <w:rsid w:val="00845D47"/>
    <w:rsid w:val="00850B2F"/>
    <w:rsid w:val="008517CB"/>
    <w:rsid w:val="00852502"/>
    <w:rsid w:val="00852788"/>
    <w:rsid w:val="0085341D"/>
    <w:rsid w:val="00853E2F"/>
    <w:rsid w:val="008548E7"/>
    <w:rsid w:val="008554C3"/>
    <w:rsid w:val="00856E55"/>
    <w:rsid w:val="00856F51"/>
    <w:rsid w:val="0086025B"/>
    <w:rsid w:val="00860B42"/>
    <w:rsid w:val="008641DB"/>
    <w:rsid w:val="008645C9"/>
    <w:rsid w:val="00864841"/>
    <w:rsid w:val="00872869"/>
    <w:rsid w:val="00872D04"/>
    <w:rsid w:val="00873F94"/>
    <w:rsid w:val="008740A1"/>
    <w:rsid w:val="008762A0"/>
    <w:rsid w:val="0087714A"/>
    <w:rsid w:val="00881278"/>
    <w:rsid w:val="0088340D"/>
    <w:rsid w:val="008842AE"/>
    <w:rsid w:val="00884353"/>
    <w:rsid w:val="00884848"/>
    <w:rsid w:val="00885F37"/>
    <w:rsid w:val="0088606A"/>
    <w:rsid w:val="008865E7"/>
    <w:rsid w:val="00886C16"/>
    <w:rsid w:val="00887B8F"/>
    <w:rsid w:val="00891E94"/>
    <w:rsid w:val="00893279"/>
    <w:rsid w:val="008947C3"/>
    <w:rsid w:val="00895B78"/>
    <w:rsid w:val="008972CF"/>
    <w:rsid w:val="00897C29"/>
    <w:rsid w:val="008A184B"/>
    <w:rsid w:val="008A31B1"/>
    <w:rsid w:val="008A43B6"/>
    <w:rsid w:val="008A54EB"/>
    <w:rsid w:val="008A584B"/>
    <w:rsid w:val="008A5DC8"/>
    <w:rsid w:val="008A5F80"/>
    <w:rsid w:val="008A6727"/>
    <w:rsid w:val="008A748B"/>
    <w:rsid w:val="008B00CA"/>
    <w:rsid w:val="008B0188"/>
    <w:rsid w:val="008B0B30"/>
    <w:rsid w:val="008B20A1"/>
    <w:rsid w:val="008B216B"/>
    <w:rsid w:val="008B21C4"/>
    <w:rsid w:val="008B2A53"/>
    <w:rsid w:val="008B4698"/>
    <w:rsid w:val="008B6FE4"/>
    <w:rsid w:val="008B7539"/>
    <w:rsid w:val="008C2532"/>
    <w:rsid w:val="008C25AB"/>
    <w:rsid w:val="008C288E"/>
    <w:rsid w:val="008C29CB"/>
    <w:rsid w:val="008C2D3B"/>
    <w:rsid w:val="008C3C33"/>
    <w:rsid w:val="008C4ADA"/>
    <w:rsid w:val="008C50E2"/>
    <w:rsid w:val="008C53B7"/>
    <w:rsid w:val="008D0B83"/>
    <w:rsid w:val="008D10D2"/>
    <w:rsid w:val="008D64C5"/>
    <w:rsid w:val="008D6B5F"/>
    <w:rsid w:val="008D6DD0"/>
    <w:rsid w:val="008D7600"/>
    <w:rsid w:val="008D7AD1"/>
    <w:rsid w:val="008E0A89"/>
    <w:rsid w:val="008E0EA3"/>
    <w:rsid w:val="008E158C"/>
    <w:rsid w:val="008E1684"/>
    <w:rsid w:val="008E355C"/>
    <w:rsid w:val="008E3B64"/>
    <w:rsid w:val="008E7781"/>
    <w:rsid w:val="008F09E3"/>
    <w:rsid w:val="008F0A18"/>
    <w:rsid w:val="008F21E9"/>
    <w:rsid w:val="008F3E7E"/>
    <w:rsid w:val="008F464F"/>
    <w:rsid w:val="008F4C1F"/>
    <w:rsid w:val="008F50DB"/>
    <w:rsid w:val="008F5A5D"/>
    <w:rsid w:val="009009A3"/>
    <w:rsid w:val="00900FDD"/>
    <w:rsid w:val="009024AF"/>
    <w:rsid w:val="00903078"/>
    <w:rsid w:val="00903854"/>
    <w:rsid w:val="00903B59"/>
    <w:rsid w:val="00903D94"/>
    <w:rsid w:val="0090534B"/>
    <w:rsid w:val="00906305"/>
    <w:rsid w:val="0090694A"/>
    <w:rsid w:val="00906BFF"/>
    <w:rsid w:val="00913011"/>
    <w:rsid w:val="009137F6"/>
    <w:rsid w:val="0091542B"/>
    <w:rsid w:val="00916DDC"/>
    <w:rsid w:val="00916F5C"/>
    <w:rsid w:val="00917643"/>
    <w:rsid w:val="00917E89"/>
    <w:rsid w:val="009203C7"/>
    <w:rsid w:val="009207DC"/>
    <w:rsid w:val="0092181B"/>
    <w:rsid w:val="00921C23"/>
    <w:rsid w:val="00923423"/>
    <w:rsid w:val="00923DA4"/>
    <w:rsid w:val="00924D64"/>
    <w:rsid w:val="00924FF8"/>
    <w:rsid w:val="00927A71"/>
    <w:rsid w:val="00927FF0"/>
    <w:rsid w:val="009309D7"/>
    <w:rsid w:val="00930F09"/>
    <w:rsid w:val="009310F3"/>
    <w:rsid w:val="0093530A"/>
    <w:rsid w:val="00936495"/>
    <w:rsid w:val="00937147"/>
    <w:rsid w:val="00940ADE"/>
    <w:rsid w:val="00940E02"/>
    <w:rsid w:val="00944668"/>
    <w:rsid w:val="00944F77"/>
    <w:rsid w:val="0094518C"/>
    <w:rsid w:val="00945A51"/>
    <w:rsid w:val="00946339"/>
    <w:rsid w:val="0094678E"/>
    <w:rsid w:val="0094718F"/>
    <w:rsid w:val="00950D76"/>
    <w:rsid w:val="00951BB0"/>
    <w:rsid w:val="00951DD3"/>
    <w:rsid w:val="00952D8D"/>
    <w:rsid w:val="00953C52"/>
    <w:rsid w:val="009547C1"/>
    <w:rsid w:val="00955257"/>
    <w:rsid w:val="00955B8F"/>
    <w:rsid w:val="00956A37"/>
    <w:rsid w:val="00957E49"/>
    <w:rsid w:val="00957EC6"/>
    <w:rsid w:val="00960510"/>
    <w:rsid w:val="00961ACE"/>
    <w:rsid w:val="009629EB"/>
    <w:rsid w:val="00964BC3"/>
    <w:rsid w:val="00964F6F"/>
    <w:rsid w:val="0096682A"/>
    <w:rsid w:val="00973680"/>
    <w:rsid w:val="009752CE"/>
    <w:rsid w:val="00975B2B"/>
    <w:rsid w:val="009760EF"/>
    <w:rsid w:val="00976668"/>
    <w:rsid w:val="00976A28"/>
    <w:rsid w:val="00977C44"/>
    <w:rsid w:val="00980F84"/>
    <w:rsid w:val="00983AF1"/>
    <w:rsid w:val="00983C9F"/>
    <w:rsid w:val="00984EFC"/>
    <w:rsid w:val="00985131"/>
    <w:rsid w:val="009856A9"/>
    <w:rsid w:val="009864ED"/>
    <w:rsid w:val="009864FB"/>
    <w:rsid w:val="0099071A"/>
    <w:rsid w:val="00990AB5"/>
    <w:rsid w:val="00990BF2"/>
    <w:rsid w:val="00991132"/>
    <w:rsid w:val="0099121B"/>
    <w:rsid w:val="00994237"/>
    <w:rsid w:val="0099496B"/>
    <w:rsid w:val="00994E53"/>
    <w:rsid w:val="0099547A"/>
    <w:rsid w:val="0099562E"/>
    <w:rsid w:val="00995B52"/>
    <w:rsid w:val="00995B61"/>
    <w:rsid w:val="00997DAE"/>
    <w:rsid w:val="009A0668"/>
    <w:rsid w:val="009A27C9"/>
    <w:rsid w:val="009A2C10"/>
    <w:rsid w:val="009A3F04"/>
    <w:rsid w:val="009A55D1"/>
    <w:rsid w:val="009A58F3"/>
    <w:rsid w:val="009A693B"/>
    <w:rsid w:val="009A76EF"/>
    <w:rsid w:val="009A7D7A"/>
    <w:rsid w:val="009B3781"/>
    <w:rsid w:val="009B591B"/>
    <w:rsid w:val="009B5A4B"/>
    <w:rsid w:val="009B5BA8"/>
    <w:rsid w:val="009B647A"/>
    <w:rsid w:val="009B7BF6"/>
    <w:rsid w:val="009B7CF4"/>
    <w:rsid w:val="009C11B4"/>
    <w:rsid w:val="009C2DAF"/>
    <w:rsid w:val="009C61F6"/>
    <w:rsid w:val="009C62DD"/>
    <w:rsid w:val="009C6462"/>
    <w:rsid w:val="009D154D"/>
    <w:rsid w:val="009D4387"/>
    <w:rsid w:val="009D46ED"/>
    <w:rsid w:val="009D5DBF"/>
    <w:rsid w:val="009D5EA3"/>
    <w:rsid w:val="009D6044"/>
    <w:rsid w:val="009E0804"/>
    <w:rsid w:val="009E0858"/>
    <w:rsid w:val="009E2208"/>
    <w:rsid w:val="009E2316"/>
    <w:rsid w:val="009E302A"/>
    <w:rsid w:val="009E4E8F"/>
    <w:rsid w:val="009E53EA"/>
    <w:rsid w:val="009E7A56"/>
    <w:rsid w:val="009F418D"/>
    <w:rsid w:val="009F5090"/>
    <w:rsid w:val="009F51CF"/>
    <w:rsid w:val="009F619E"/>
    <w:rsid w:val="009F61F4"/>
    <w:rsid w:val="009F6A6B"/>
    <w:rsid w:val="009F6AD9"/>
    <w:rsid w:val="009F73E8"/>
    <w:rsid w:val="009F7615"/>
    <w:rsid w:val="009F7EEF"/>
    <w:rsid w:val="00A01813"/>
    <w:rsid w:val="00A01F38"/>
    <w:rsid w:val="00A0201A"/>
    <w:rsid w:val="00A03D82"/>
    <w:rsid w:val="00A04CBB"/>
    <w:rsid w:val="00A0513E"/>
    <w:rsid w:val="00A0518A"/>
    <w:rsid w:val="00A10A54"/>
    <w:rsid w:val="00A111D3"/>
    <w:rsid w:val="00A11241"/>
    <w:rsid w:val="00A123A5"/>
    <w:rsid w:val="00A13D43"/>
    <w:rsid w:val="00A1401E"/>
    <w:rsid w:val="00A203B7"/>
    <w:rsid w:val="00A214DE"/>
    <w:rsid w:val="00A232A4"/>
    <w:rsid w:val="00A2347B"/>
    <w:rsid w:val="00A26251"/>
    <w:rsid w:val="00A267F5"/>
    <w:rsid w:val="00A27519"/>
    <w:rsid w:val="00A2776B"/>
    <w:rsid w:val="00A31E33"/>
    <w:rsid w:val="00A33CEA"/>
    <w:rsid w:val="00A3435E"/>
    <w:rsid w:val="00A369F9"/>
    <w:rsid w:val="00A40B00"/>
    <w:rsid w:val="00A41D35"/>
    <w:rsid w:val="00A42D46"/>
    <w:rsid w:val="00A4366C"/>
    <w:rsid w:val="00A4564B"/>
    <w:rsid w:val="00A456E9"/>
    <w:rsid w:val="00A46C32"/>
    <w:rsid w:val="00A47E84"/>
    <w:rsid w:val="00A5004F"/>
    <w:rsid w:val="00A50AFD"/>
    <w:rsid w:val="00A51AB3"/>
    <w:rsid w:val="00A52EEC"/>
    <w:rsid w:val="00A5306B"/>
    <w:rsid w:val="00A530D1"/>
    <w:rsid w:val="00A53A3C"/>
    <w:rsid w:val="00A53C8D"/>
    <w:rsid w:val="00A53CA8"/>
    <w:rsid w:val="00A54023"/>
    <w:rsid w:val="00A554CA"/>
    <w:rsid w:val="00A559D0"/>
    <w:rsid w:val="00A57311"/>
    <w:rsid w:val="00A60212"/>
    <w:rsid w:val="00A60669"/>
    <w:rsid w:val="00A608BF"/>
    <w:rsid w:val="00A6092D"/>
    <w:rsid w:val="00A615FC"/>
    <w:rsid w:val="00A61F8C"/>
    <w:rsid w:val="00A6243D"/>
    <w:rsid w:val="00A65D74"/>
    <w:rsid w:val="00A662FD"/>
    <w:rsid w:val="00A66385"/>
    <w:rsid w:val="00A67027"/>
    <w:rsid w:val="00A70A54"/>
    <w:rsid w:val="00A71DC5"/>
    <w:rsid w:val="00A72ADE"/>
    <w:rsid w:val="00A72D3B"/>
    <w:rsid w:val="00A73AFC"/>
    <w:rsid w:val="00A73F48"/>
    <w:rsid w:val="00A750AB"/>
    <w:rsid w:val="00A751A1"/>
    <w:rsid w:val="00A808A3"/>
    <w:rsid w:val="00A82828"/>
    <w:rsid w:val="00A83156"/>
    <w:rsid w:val="00A834DD"/>
    <w:rsid w:val="00A83D6D"/>
    <w:rsid w:val="00A842E1"/>
    <w:rsid w:val="00A843A2"/>
    <w:rsid w:val="00A85AE0"/>
    <w:rsid w:val="00A86C5F"/>
    <w:rsid w:val="00A905D8"/>
    <w:rsid w:val="00A907C9"/>
    <w:rsid w:val="00A91516"/>
    <w:rsid w:val="00A91B7A"/>
    <w:rsid w:val="00A92691"/>
    <w:rsid w:val="00A95DED"/>
    <w:rsid w:val="00A96547"/>
    <w:rsid w:val="00A97A4C"/>
    <w:rsid w:val="00A97EC5"/>
    <w:rsid w:val="00AA0195"/>
    <w:rsid w:val="00AA085B"/>
    <w:rsid w:val="00AA1B00"/>
    <w:rsid w:val="00AA5007"/>
    <w:rsid w:val="00AA76FB"/>
    <w:rsid w:val="00AB07A2"/>
    <w:rsid w:val="00AB0EAD"/>
    <w:rsid w:val="00AB4734"/>
    <w:rsid w:val="00AB4C6A"/>
    <w:rsid w:val="00AB5FD3"/>
    <w:rsid w:val="00AB75EE"/>
    <w:rsid w:val="00AC066A"/>
    <w:rsid w:val="00AC0BC4"/>
    <w:rsid w:val="00AC0DD9"/>
    <w:rsid w:val="00AC299C"/>
    <w:rsid w:val="00AC377A"/>
    <w:rsid w:val="00AC45FA"/>
    <w:rsid w:val="00AC46A4"/>
    <w:rsid w:val="00AC494C"/>
    <w:rsid w:val="00AC56C2"/>
    <w:rsid w:val="00AC7B33"/>
    <w:rsid w:val="00AD18ED"/>
    <w:rsid w:val="00AD2AFF"/>
    <w:rsid w:val="00AD3A13"/>
    <w:rsid w:val="00AD3C1F"/>
    <w:rsid w:val="00AD4685"/>
    <w:rsid w:val="00AD6620"/>
    <w:rsid w:val="00AD685D"/>
    <w:rsid w:val="00AE0EC3"/>
    <w:rsid w:val="00AE55DF"/>
    <w:rsid w:val="00AE5792"/>
    <w:rsid w:val="00AE6657"/>
    <w:rsid w:val="00AE727F"/>
    <w:rsid w:val="00AF18B4"/>
    <w:rsid w:val="00AF2897"/>
    <w:rsid w:val="00AF310F"/>
    <w:rsid w:val="00AF315A"/>
    <w:rsid w:val="00AF3C4C"/>
    <w:rsid w:val="00AF3EED"/>
    <w:rsid w:val="00AF5788"/>
    <w:rsid w:val="00AF5972"/>
    <w:rsid w:val="00AF5FF8"/>
    <w:rsid w:val="00AF7444"/>
    <w:rsid w:val="00AF749E"/>
    <w:rsid w:val="00AF7960"/>
    <w:rsid w:val="00B01627"/>
    <w:rsid w:val="00B03B0D"/>
    <w:rsid w:val="00B03F9B"/>
    <w:rsid w:val="00B04D45"/>
    <w:rsid w:val="00B065A8"/>
    <w:rsid w:val="00B101FD"/>
    <w:rsid w:val="00B11640"/>
    <w:rsid w:val="00B11A18"/>
    <w:rsid w:val="00B14DD8"/>
    <w:rsid w:val="00B15AD0"/>
    <w:rsid w:val="00B16762"/>
    <w:rsid w:val="00B20479"/>
    <w:rsid w:val="00B20C80"/>
    <w:rsid w:val="00B21150"/>
    <w:rsid w:val="00B2281B"/>
    <w:rsid w:val="00B25462"/>
    <w:rsid w:val="00B254E5"/>
    <w:rsid w:val="00B26520"/>
    <w:rsid w:val="00B30A88"/>
    <w:rsid w:val="00B32736"/>
    <w:rsid w:val="00B33732"/>
    <w:rsid w:val="00B33E6B"/>
    <w:rsid w:val="00B34B70"/>
    <w:rsid w:val="00B37AF7"/>
    <w:rsid w:val="00B401BF"/>
    <w:rsid w:val="00B40D88"/>
    <w:rsid w:val="00B42BEA"/>
    <w:rsid w:val="00B436CD"/>
    <w:rsid w:val="00B4427D"/>
    <w:rsid w:val="00B4596A"/>
    <w:rsid w:val="00B45DEE"/>
    <w:rsid w:val="00B5011B"/>
    <w:rsid w:val="00B50417"/>
    <w:rsid w:val="00B508A5"/>
    <w:rsid w:val="00B5129B"/>
    <w:rsid w:val="00B5138A"/>
    <w:rsid w:val="00B51424"/>
    <w:rsid w:val="00B51827"/>
    <w:rsid w:val="00B520D6"/>
    <w:rsid w:val="00B52592"/>
    <w:rsid w:val="00B52ADD"/>
    <w:rsid w:val="00B55508"/>
    <w:rsid w:val="00B55E10"/>
    <w:rsid w:val="00B562B9"/>
    <w:rsid w:val="00B579AC"/>
    <w:rsid w:val="00B57BF8"/>
    <w:rsid w:val="00B6057A"/>
    <w:rsid w:val="00B6372F"/>
    <w:rsid w:val="00B654ED"/>
    <w:rsid w:val="00B65772"/>
    <w:rsid w:val="00B6660F"/>
    <w:rsid w:val="00B66682"/>
    <w:rsid w:val="00B66B88"/>
    <w:rsid w:val="00B678FE"/>
    <w:rsid w:val="00B67C3A"/>
    <w:rsid w:val="00B73578"/>
    <w:rsid w:val="00B73B6B"/>
    <w:rsid w:val="00B73B7A"/>
    <w:rsid w:val="00B74D80"/>
    <w:rsid w:val="00B807BE"/>
    <w:rsid w:val="00B826A6"/>
    <w:rsid w:val="00B82864"/>
    <w:rsid w:val="00B82A94"/>
    <w:rsid w:val="00B86929"/>
    <w:rsid w:val="00B86DDD"/>
    <w:rsid w:val="00B8771D"/>
    <w:rsid w:val="00B9086F"/>
    <w:rsid w:val="00B92B77"/>
    <w:rsid w:val="00B92FFB"/>
    <w:rsid w:val="00B93389"/>
    <w:rsid w:val="00B93BEF"/>
    <w:rsid w:val="00B94EED"/>
    <w:rsid w:val="00B956D7"/>
    <w:rsid w:val="00B95897"/>
    <w:rsid w:val="00B96A4C"/>
    <w:rsid w:val="00B97600"/>
    <w:rsid w:val="00BA1CBF"/>
    <w:rsid w:val="00BA29C5"/>
    <w:rsid w:val="00BA45BB"/>
    <w:rsid w:val="00BA5291"/>
    <w:rsid w:val="00BA5E61"/>
    <w:rsid w:val="00BB270E"/>
    <w:rsid w:val="00BB38B0"/>
    <w:rsid w:val="00BB563D"/>
    <w:rsid w:val="00BB5A69"/>
    <w:rsid w:val="00BB69B4"/>
    <w:rsid w:val="00BB6B8B"/>
    <w:rsid w:val="00BB71E5"/>
    <w:rsid w:val="00BC0374"/>
    <w:rsid w:val="00BC127A"/>
    <w:rsid w:val="00BC15DE"/>
    <w:rsid w:val="00BC1683"/>
    <w:rsid w:val="00BC1E91"/>
    <w:rsid w:val="00BC2CD6"/>
    <w:rsid w:val="00BC3895"/>
    <w:rsid w:val="00BC3929"/>
    <w:rsid w:val="00BC3BE9"/>
    <w:rsid w:val="00BC482E"/>
    <w:rsid w:val="00BC6957"/>
    <w:rsid w:val="00BD3063"/>
    <w:rsid w:val="00BD3636"/>
    <w:rsid w:val="00BD3B13"/>
    <w:rsid w:val="00BD5E2D"/>
    <w:rsid w:val="00BD6ED5"/>
    <w:rsid w:val="00BE0996"/>
    <w:rsid w:val="00BE371A"/>
    <w:rsid w:val="00BE3FAE"/>
    <w:rsid w:val="00BE4F10"/>
    <w:rsid w:val="00BE5643"/>
    <w:rsid w:val="00BE5A58"/>
    <w:rsid w:val="00BE65A6"/>
    <w:rsid w:val="00BE7868"/>
    <w:rsid w:val="00BE7AFD"/>
    <w:rsid w:val="00BE7C94"/>
    <w:rsid w:val="00BF39C9"/>
    <w:rsid w:val="00BF45FB"/>
    <w:rsid w:val="00BF4BE2"/>
    <w:rsid w:val="00BF6640"/>
    <w:rsid w:val="00BF7B0F"/>
    <w:rsid w:val="00C00C6C"/>
    <w:rsid w:val="00C025AC"/>
    <w:rsid w:val="00C03791"/>
    <w:rsid w:val="00C04D77"/>
    <w:rsid w:val="00C04F8C"/>
    <w:rsid w:val="00C074A8"/>
    <w:rsid w:val="00C11ECE"/>
    <w:rsid w:val="00C13D43"/>
    <w:rsid w:val="00C2208D"/>
    <w:rsid w:val="00C229BA"/>
    <w:rsid w:val="00C23081"/>
    <w:rsid w:val="00C23572"/>
    <w:rsid w:val="00C23663"/>
    <w:rsid w:val="00C23AD2"/>
    <w:rsid w:val="00C2484E"/>
    <w:rsid w:val="00C25AEB"/>
    <w:rsid w:val="00C26A9B"/>
    <w:rsid w:val="00C26E86"/>
    <w:rsid w:val="00C273D2"/>
    <w:rsid w:val="00C27A08"/>
    <w:rsid w:val="00C27B40"/>
    <w:rsid w:val="00C27DE6"/>
    <w:rsid w:val="00C31E68"/>
    <w:rsid w:val="00C32375"/>
    <w:rsid w:val="00C32D0D"/>
    <w:rsid w:val="00C41031"/>
    <w:rsid w:val="00C42DA7"/>
    <w:rsid w:val="00C432D0"/>
    <w:rsid w:val="00C433ED"/>
    <w:rsid w:val="00C442AB"/>
    <w:rsid w:val="00C4555D"/>
    <w:rsid w:val="00C46ABE"/>
    <w:rsid w:val="00C47123"/>
    <w:rsid w:val="00C47565"/>
    <w:rsid w:val="00C47B4D"/>
    <w:rsid w:val="00C5027F"/>
    <w:rsid w:val="00C5468B"/>
    <w:rsid w:val="00C549FF"/>
    <w:rsid w:val="00C5625A"/>
    <w:rsid w:val="00C5631F"/>
    <w:rsid w:val="00C57540"/>
    <w:rsid w:val="00C57CFB"/>
    <w:rsid w:val="00C60297"/>
    <w:rsid w:val="00C6055B"/>
    <w:rsid w:val="00C60614"/>
    <w:rsid w:val="00C61364"/>
    <w:rsid w:val="00C62301"/>
    <w:rsid w:val="00C649D8"/>
    <w:rsid w:val="00C64D7A"/>
    <w:rsid w:val="00C66003"/>
    <w:rsid w:val="00C661DE"/>
    <w:rsid w:val="00C6641D"/>
    <w:rsid w:val="00C6739B"/>
    <w:rsid w:val="00C67826"/>
    <w:rsid w:val="00C67C9B"/>
    <w:rsid w:val="00C67F8C"/>
    <w:rsid w:val="00C70457"/>
    <w:rsid w:val="00C71DB1"/>
    <w:rsid w:val="00C72B4E"/>
    <w:rsid w:val="00C72CA8"/>
    <w:rsid w:val="00C73965"/>
    <w:rsid w:val="00C74C0F"/>
    <w:rsid w:val="00C761B9"/>
    <w:rsid w:val="00C7716A"/>
    <w:rsid w:val="00C77318"/>
    <w:rsid w:val="00C7740C"/>
    <w:rsid w:val="00C80E7D"/>
    <w:rsid w:val="00C818F8"/>
    <w:rsid w:val="00C82660"/>
    <w:rsid w:val="00C82D6D"/>
    <w:rsid w:val="00C830F4"/>
    <w:rsid w:val="00C8344A"/>
    <w:rsid w:val="00C84E45"/>
    <w:rsid w:val="00C8516B"/>
    <w:rsid w:val="00C8572A"/>
    <w:rsid w:val="00C8625B"/>
    <w:rsid w:val="00C87922"/>
    <w:rsid w:val="00C87CBD"/>
    <w:rsid w:val="00C9159F"/>
    <w:rsid w:val="00C9283C"/>
    <w:rsid w:val="00CA1D4E"/>
    <w:rsid w:val="00CA29C9"/>
    <w:rsid w:val="00CA4768"/>
    <w:rsid w:val="00CA7179"/>
    <w:rsid w:val="00CA7AE9"/>
    <w:rsid w:val="00CB153B"/>
    <w:rsid w:val="00CB3F67"/>
    <w:rsid w:val="00CB665B"/>
    <w:rsid w:val="00CC02D9"/>
    <w:rsid w:val="00CC10E6"/>
    <w:rsid w:val="00CC19F2"/>
    <w:rsid w:val="00CC2C82"/>
    <w:rsid w:val="00CC3497"/>
    <w:rsid w:val="00CC3D42"/>
    <w:rsid w:val="00CC3E30"/>
    <w:rsid w:val="00CC6808"/>
    <w:rsid w:val="00CC68D2"/>
    <w:rsid w:val="00CC78EA"/>
    <w:rsid w:val="00CD0756"/>
    <w:rsid w:val="00CD2126"/>
    <w:rsid w:val="00CD3AD6"/>
    <w:rsid w:val="00CD7F9D"/>
    <w:rsid w:val="00CE0DEF"/>
    <w:rsid w:val="00CE14EA"/>
    <w:rsid w:val="00CE1C8A"/>
    <w:rsid w:val="00CE2496"/>
    <w:rsid w:val="00CE4594"/>
    <w:rsid w:val="00CE5BA6"/>
    <w:rsid w:val="00CE7177"/>
    <w:rsid w:val="00CE7E73"/>
    <w:rsid w:val="00CF05E3"/>
    <w:rsid w:val="00CF2218"/>
    <w:rsid w:val="00CF255A"/>
    <w:rsid w:val="00CF33F1"/>
    <w:rsid w:val="00CF39E4"/>
    <w:rsid w:val="00CF41D9"/>
    <w:rsid w:val="00CF7B24"/>
    <w:rsid w:val="00D01135"/>
    <w:rsid w:val="00D02E4E"/>
    <w:rsid w:val="00D0350C"/>
    <w:rsid w:val="00D045AE"/>
    <w:rsid w:val="00D04954"/>
    <w:rsid w:val="00D050B3"/>
    <w:rsid w:val="00D05A28"/>
    <w:rsid w:val="00D0619D"/>
    <w:rsid w:val="00D06DF3"/>
    <w:rsid w:val="00D131B1"/>
    <w:rsid w:val="00D15155"/>
    <w:rsid w:val="00D15493"/>
    <w:rsid w:val="00D15820"/>
    <w:rsid w:val="00D160B5"/>
    <w:rsid w:val="00D16A66"/>
    <w:rsid w:val="00D16E2A"/>
    <w:rsid w:val="00D20031"/>
    <w:rsid w:val="00D204BC"/>
    <w:rsid w:val="00D20782"/>
    <w:rsid w:val="00D207F0"/>
    <w:rsid w:val="00D221F3"/>
    <w:rsid w:val="00D226FE"/>
    <w:rsid w:val="00D239B2"/>
    <w:rsid w:val="00D239FA"/>
    <w:rsid w:val="00D25341"/>
    <w:rsid w:val="00D25E9F"/>
    <w:rsid w:val="00D31043"/>
    <w:rsid w:val="00D31437"/>
    <w:rsid w:val="00D31B35"/>
    <w:rsid w:val="00D362FA"/>
    <w:rsid w:val="00D37BDF"/>
    <w:rsid w:val="00D402AB"/>
    <w:rsid w:val="00D40AAA"/>
    <w:rsid w:val="00D423E1"/>
    <w:rsid w:val="00D42D4D"/>
    <w:rsid w:val="00D453B8"/>
    <w:rsid w:val="00D455A3"/>
    <w:rsid w:val="00D45C18"/>
    <w:rsid w:val="00D469EA"/>
    <w:rsid w:val="00D51B09"/>
    <w:rsid w:val="00D525EB"/>
    <w:rsid w:val="00D53780"/>
    <w:rsid w:val="00D53E4A"/>
    <w:rsid w:val="00D54398"/>
    <w:rsid w:val="00D54765"/>
    <w:rsid w:val="00D566D3"/>
    <w:rsid w:val="00D57388"/>
    <w:rsid w:val="00D6351B"/>
    <w:rsid w:val="00D64C67"/>
    <w:rsid w:val="00D64CBD"/>
    <w:rsid w:val="00D651CD"/>
    <w:rsid w:val="00D65D66"/>
    <w:rsid w:val="00D67603"/>
    <w:rsid w:val="00D707DE"/>
    <w:rsid w:val="00D70AC5"/>
    <w:rsid w:val="00D70B0F"/>
    <w:rsid w:val="00D717E9"/>
    <w:rsid w:val="00D71C15"/>
    <w:rsid w:val="00D7262F"/>
    <w:rsid w:val="00D7289E"/>
    <w:rsid w:val="00D74617"/>
    <w:rsid w:val="00D74981"/>
    <w:rsid w:val="00D749CA"/>
    <w:rsid w:val="00D7600D"/>
    <w:rsid w:val="00D7680E"/>
    <w:rsid w:val="00D76C02"/>
    <w:rsid w:val="00D80274"/>
    <w:rsid w:val="00D82712"/>
    <w:rsid w:val="00D828AD"/>
    <w:rsid w:val="00D83A05"/>
    <w:rsid w:val="00D84692"/>
    <w:rsid w:val="00D8591F"/>
    <w:rsid w:val="00D874E1"/>
    <w:rsid w:val="00D878ED"/>
    <w:rsid w:val="00D92744"/>
    <w:rsid w:val="00D92B4E"/>
    <w:rsid w:val="00D93E45"/>
    <w:rsid w:val="00DA1551"/>
    <w:rsid w:val="00DA28DF"/>
    <w:rsid w:val="00DA5B6F"/>
    <w:rsid w:val="00DA5E81"/>
    <w:rsid w:val="00DA633A"/>
    <w:rsid w:val="00DA6344"/>
    <w:rsid w:val="00DA6BC2"/>
    <w:rsid w:val="00DB1800"/>
    <w:rsid w:val="00DB265D"/>
    <w:rsid w:val="00DB4E0E"/>
    <w:rsid w:val="00DB4F0C"/>
    <w:rsid w:val="00DB5E82"/>
    <w:rsid w:val="00DB6AB8"/>
    <w:rsid w:val="00DB79B7"/>
    <w:rsid w:val="00DB7B48"/>
    <w:rsid w:val="00DC0448"/>
    <w:rsid w:val="00DC1246"/>
    <w:rsid w:val="00DC17FA"/>
    <w:rsid w:val="00DC1A5D"/>
    <w:rsid w:val="00DC228E"/>
    <w:rsid w:val="00DC5B1B"/>
    <w:rsid w:val="00DC5BB1"/>
    <w:rsid w:val="00DC68F1"/>
    <w:rsid w:val="00DC733D"/>
    <w:rsid w:val="00DD05D1"/>
    <w:rsid w:val="00DD0957"/>
    <w:rsid w:val="00DD0CA5"/>
    <w:rsid w:val="00DD4EFC"/>
    <w:rsid w:val="00DD6C79"/>
    <w:rsid w:val="00DE16D6"/>
    <w:rsid w:val="00DE1D40"/>
    <w:rsid w:val="00DE2BA2"/>
    <w:rsid w:val="00DE2E09"/>
    <w:rsid w:val="00DE371F"/>
    <w:rsid w:val="00DE4A3C"/>
    <w:rsid w:val="00DE4A9C"/>
    <w:rsid w:val="00DE5635"/>
    <w:rsid w:val="00DE7704"/>
    <w:rsid w:val="00DF0529"/>
    <w:rsid w:val="00DF218F"/>
    <w:rsid w:val="00DF352D"/>
    <w:rsid w:val="00DF4548"/>
    <w:rsid w:val="00E00CE5"/>
    <w:rsid w:val="00E01740"/>
    <w:rsid w:val="00E02000"/>
    <w:rsid w:val="00E026AD"/>
    <w:rsid w:val="00E02F2C"/>
    <w:rsid w:val="00E05119"/>
    <w:rsid w:val="00E06CE4"/>
    <w:rsid w:val="00E07603"/>
    <w:rsid w:val="00E10081"/>
    <w:rsid w:val="00E102A6"/>
    <w:rsid w:val="00E107FF"/>
    <w:rsid w:val="00E118CC"/>
    <w:rsid w:val="00E11C52"/>
    <w:rsid w:val="00E1262C"/>
    <w:rsid w:val="00E162FA"/>
    <w:rsid w:val="00E173B2"/>
    <w:rsid w:val="00E17CBA"/>
    <w:rsid w:val="00E17DF4"/>
    <w:rsid w:val="00E2041E"/>
    <w:rsid w:val="00E2123B"/>
    <w:rsid w:val="00E21D14"/>
    <w:rsid w:val="00E21F3D"/>
    <w:rsid w:val="00E2228B"/>
    <w:rsid w:val="00E237CA"/>
    <w:rsid w:val="00E25DFB"/>
    <w:rsid w:val="00E3057D"/>
    <w:rsid w:val="00E3114F"/>
    <w:rsid w:val="00E31206"/>
    <w:rsid w:val="00E329EA"/>
    <w:rsid w:val="00E33503"/>
    <w:rsid w:val="00E33C01"/>
    <w:rsid w:val="00E343D1"/>
    <w:rsid w:val="00E401BF"/>
    <w:rsid w:val="00E41178"/>
    <w:rsid w:val="00E417DD"/>
    <w:rsid w:val="00E42843"/>
    <w:rsid w:val="00E42E38"/>
    <w:rsid w:val="00E42EAB"/>
    <w:rsid w:val="00E438EB"/>
    <w:rsid w:val="00E44D33"/>
    <w:rsid w:val="00E45469"/>
    <w:rsid w:val="00E4611A"/>
    <w:rsid w:val="00E5028A"/>
    <w:rsid w:val="00E51436"/>
    <w:rsid w:val="00E53D1E"/>
    <w:rsid w:val="00E54519"/>
    <w:rsid w:val="00E560F8"/>
    <w:rsid w:val="00E561E4"/>
    <w:rsid w:val="00E56C4E"/>
    <w:rsid w:val="00E57BFE"/>
    <w:rsid w:val="00E60DDD"/>
    <w:rsid w:val="00E61FFF"/>
    <w:rsid w:val="00E625F8"/>
    <w:rsid w:val="00E62A6B"/>
    <w:rsid w:val="00E6312B"/>
    <w:rsid w:val="00E63143"/>
    <w:rsid w:val="00E64534"/>
    <w:rsid w:val="00E657CC"/>
    <w:rsid w:val="00E65C9C"/>
    <w:rsid w:val="00E67638"/>
    <w:rsid w:val="00E67E0C"/>
    <w:rsid w:val="00E70186"/>
    <w:rsid w:val="00E705EB"/>
    <w:rsid w:val="00E711B1"/>
    <w:rsid w:val="00E72DCD"/>
    <w:rsid w:val="00E73E09"/>
    <w:rsid w:val="00E73E7A"/>
    <w:rsid w:val="00E73F48"/>
    <w:rsid w:val="00E73FF4"/>
    <w:rsid w:val="00E767B7"/>
    <w:rsid w:val="00E76DCD"/>
    <w:rsid w:val="00E800CE"/>
    <w:rsid w:val="00E81200"/>
    <w:rsid w:val="00E818D0"/>
    <w:rsid w:val="00E84C69"/>
    <w:rsid w:val="00E85DA0"/>
    <w:rsid w:val="00E872F0"/>
    <w:rsid w:val="00E8774A"/>
    <w:rsid w:val="00E8789F"/>
    <w:rsid w:val="00E910E4"/>
    <w:rsid w:val="00E91896"/>
    <w:rsid w:val="00E91B67"/>
    <w:rsid w:val="00E94B57"/>
    <w:rsid w:val="00E956F8"/>
    <w:rsid w:val="00E95B18"/>
    <w:rsid w:val="00E968D4"/>
    <w:rsid w:val="00E96EDF"/>
    <w:rsid w:val="00EA105B"/>
    <w:rsid w:val="00EA15FF"/>
    <w:rsid w:val="00EA191F"/>
    <w:rsid w:val="00EA3084"/>
    <w:rsid w:val="00EA3C53"/>
    <w:rsid w:val="00EA41F8"/>
    <w:rsid w:val="00EA4D0B"/>
    <w:rsid w:val="00EA5221"/>
    <w:rsid w:val="00EA6148"/>
    <w:rsid w:val="00EA760D"/>
    <w:rsid w:val="00EA7F28"/>
    <w:rsid w:val="00EB0331"/>
    <w:rsid w:val="00EB2856"/>
    <w:rsid w:val="00EB2A68"/>
    <w:rsid w:val="00EB339E"/>
    <w:rsid w:val="00EB375B"/>
    <w:rsid w:val="00EB3CA6"/>
    <w:rsid w:val="00EB3D20"/>
    <w:rsid w:val="00EB49ED"/>
    <w:rsid w:val="00EB54E4"/>
    <w:rsid w:val="00EB5EE4"/>
    <w:rsid w:val="00EB64AB"/>
    <w:rsid w:val="00EB7A64"/>
    <w:rsid w:val="00EC0C57"/>
    <w:rsid w:val="00EC0DEC"/>
    <w:rsid w:val="00EC1224"/>
    <w:rsid w:val="00EC227D"/>
    <w:rsid w:val="00EC444D"/>
    <w:rsid w:val="00EC594A"/>
    <w:rsid w:val="00EC5A11"/>
    <w:rsid w:val="00EC69C6"/>
    <w:rsid w:val="00EC6E84"/>
    <w:rsid w:val="00EC7CC2"/>
    <w:rsid w:val="00ED1017"/>
    <w:rsid w:val="00ED10C6"/>
    <w:rsid w:val="00ED1361"/>
    <w:rsid w:val="00ED17C4"/>
    <w:rsid w:val="00ED19D0"/>
    <w:rsid w:val="00ED2D0F"/>
    <w:rsid w:val="00ED3943"/>
    <w:rsid w:val="00ED4D3E"/>
    <w:rsid w:val="00ED63A4"/>
    <w:rsid w:val="00ED794B"/>
    <w:rsid w:val="00EE0B22"/>
    <w:rsid w:val="00EE34A7"/>
    <w:rsid w:val="00EE480E"/>
    <w:rsid w:val="00EE5B76"/>
    <w:rsid w:val="00EE75F9"/>
    <w:rsid w:val="00EF0A22"/>
    <w:rsid w:val="00EF0FA6"/>
    <w:rsid w:val="00EF2173"/>
    <w:rsid w:val="00EF285D"/>
    <w:rsid w:val="00EF2F0B"/>
    <w:rsid w:val="00EF4B75"/>
    <w:rsid w:val="00EF6511"/>
    <w:rsid w:val="00EF65BF"/>
    <w:rsid w:val="00EF7848"/>
    <w:rsid w:val="00F00569"/>
    <w:rsid w:val="00F008E3"/>
    <w:rsid w:val="00F02B3B"/>
    <w:rsid w:val="00F03558"/>
    <w:rsid w:val="00F05225"/>
    <w:rsid w:val="00F06248"/>
    <w:rsid w:val="00F06D39"/>
    <w:rsid w:val="00F12D61"/>
    <w:rsid w:val="00F13655"/>
    <w:rsid w:val="00F14463"/>
    <w:rsid w:val="00F144D8"/>
    <w:rsid w:val="00F15BEC"/>
    <w:rsid w:val="00F17DDA"/>
    <w:rsid w:val="00F20028"/>
    <w:rsid w:val="00F205D3"/>
    <w:rsid w:val="00F2089A"/>
    <w:rsid w:val="00F225A7"/>
    <w:rsid w:val="00F22E5B"/>
    <w:rsid w:val="00F24BCB"/>
    <w:rsid w:val="00F24C2E"/>
    <w:rsid w:val="00F26DE2"/>
    <w:rsid w:val="00F27132"/>
    <w:rsid w:val="00F27C1D"/>
    <w:rsid w:val="00F30561"/>
    <w:rsid w:val="00F30B71"/>
    <w:rsid w:val="00F34002"/>
    <w:rsid w:val="00F34DA7"/>
    <w:rsid w:val="00F34FFF"/>
    <w:rsid w:val="00F352A5"/>
    <w:rsid w:val="00F35C92"/>
    <w:rsid w:val="00F36AD9"/>
    <w:rsid w:val="00F40A32"/>
    <w:rsid w:val="00F41311"/>
    <w:rsid w:val="00F429F4"/>
    <w:rsid w:val="00F475AD"/>
    <w:rsid w:val="00F47873"/>
    <w:rsid w:val="00F526BA"/>
    <w:rsid w:val="00F52A9D"/>
    <w:rsid w:val="00F535CB"/>
    <w:rsid w:val="00F5363B"/>
    <w:rsid w:val="00F54321"/>
    <w:rsid w:val="00F555BD"/>
    <w:rsid w:val="00F55FCE"/>
    <w:rsid w:val="00F564CD"/>
    <w:rsid w:val="00F568AC"/>
    <w:rsid w:val="00F57E38"/>
    <w:rsid w:val="00F60779"/>
    <w:rsid w:val="00F6179B"/>
    <w:rsid w:val="00F62813"/>
    <w:rsid w:val="00F62A15"/>
    <w:rsid w:val="00F636AF"/>
    <w:rsid w:val="00F66D23"/>
    <w:rsid w:val="00F7108D"/>
    <w:rsid w:val="00F74089"/>
    <w:rsid w:val="00F755D9"/>
    <w:rsid w:val="00F77986"/>
    <w:rsid w:val="00F80187"/>
    <w:rsid w:val="00F81152"/>
    <w:rsid w:val="00F8307D"/>
    <w:rsid w:val="00F84A59"/>
    <w:rsid w:val="00F84D91"/>
    <w:rsid w:val="00F8550E"/>
    <w:rsid w:val="00F875D9"/>
    <w:rsid w:val="00F87716"/>
    <w:rsid w:val="00F905B0"/>
    <w:rsid w:val="00F93342"/>
    <w:rsid w:val="00F937EA"/>
    <w:rsid w:val="00F93C5B"/>
    <w:rsid w:val="00F947F0"/>
    <w:rsid w:val="00F9491C"/>
    <w:rsid w:val="00F94DD0"/>
    <w:rsid w:val="00F96D1E"/>
    <w:rsid w:val="00F96D7D"/>
    <w:rsid w:val="00F977AA"/>
    <w:rsid w:val="00FA0567"/>
    <w:rsid w:val="00FA0D91"/>
    <w:rsid w:val="00FA1989"/>
    <w:rsid w:val="00FA39DB"/>
    <w:rsid w:val="00FA3CDF"/>
    <w:rsid w:val="00FA453B"/>
    <w:rsid w:val="00FA7CBA"/>
    <w:rsid w:val="00FB0849"/>
    <w:rsid w:val="00FB090B"/>
    <w:rsid w:val="00FB0A5C"/>
    <w:rsid w:val="00FB0B7F"/>
    <w:rsid w:val="00FB2C5D"/>
    <w:rsid w:val="00FB2DD4"/>
    <w:rsid w:val="00FB32F4"/>
    <w:rsid w:val="00FB3CF0"/>
    <w:rsid w:val="00FB428F"/>
    <w:rsid w:val="00FB5F4A"/>
    <w:rsid w:val="00FB6004"/>
    <w:rsid w:val="00FB61D6"/>
    <w:rsid w:val="00FB668D"/>
    <w:rsid w:val="00FC14A6"/>
    <w:rsid w:val="00FC2C2E"/>
    <w:rsid w:val="00FC31FF"/>
    <w:rsid w:val="00FC41BD"/>
    <w:rsid w:val="00FC6665"/>
    <w:rsid w:val="00FC7176"/>
    <w:rsid w:val="00FC723B"/>
    <w:rsid w:val="00FC7D4D"/>
    <w:rsid w:val="00FC7DEE"/>
    <w:rsid w:val="00FC7F90"/>
    <w:rsid w:val="00FD0499"/>
    <w:rsid w:val="00FD26C8"/>
    <w:rsid w:val="00FD2DDA"/>
    <w:rsid w:val="00FD2E1E"/>
    <w:rsid w:val="00FD3D31"/>
    <w:rsid w:val="00FD454F"/>
    <w:rsid w:val="00FD48E1"/>
    <w:rsid w:val="00FD57EC"/>
    <w:rsid w:val="00FE0E84"/>
    <w:rsid w:val="00FE0F3D"/>
    <w:rsid w:val="00FE1024"/>
    <w:rsid w:val="00FE3764"/>
    <w:rsid w:val="00FE3DF0"/>
    <w:rsid w:val="00FE3E3A"/>
    <w:rsid w:val="00FE3EB2"/>
    <w:rsid w:val="00FE535F"/>
    <w:rsid w:val="00FE607A"/>
    <w:rsid w:val="00FE60FD"/>
    <w:rsid w:val="00FE6A1E"/>
    <w:rsid w:val="00FE7949"/>
    <w:rsid w:val="00FF0679"/>
    <w:rsid w:val="00FF0ABC"/>
    <w:rsid w:val="00FF1347"/>
    <w:rsid w:val="00FF30D4"/>
    <w:rsid w:val="00FF3D1A"/>
    <w:rsid w:val="00FF3EDD"/>
    <w:rsid w:val="00FF4D7D"/>
    <w:rsid w:val="00FF6778"/>
    <w:rsid w:val="0243F279"/>
    <w:rsid w:val="02D81A82"/>
    <w:rsid w:val="03CEBE04"/>
    <w:rsid w:val="04881E84"/>
    <w:rsid w:val="07FF2DA7"/>
    <w:rsid w:val="0C049E17"/>
    <w:rsid w:val="11CE94F1"/>
    <w:rsid w:val="12B854DD"/>
    <w:rsid w:val="13E812FE"/>
    <w:rsid w:val="1472E6A8"/>
    <w:rsid w:val="15C25866"/>
    <w:rsid w:val="16B2D4C2"/>
    <w:rsid w:val="170E5451"/>
    <w:rsid w:val="17AF20A4"/>
    <w:rsid w:val="17B49B57"/>
    <w:rsid w:val="1AF2F5B7"/>
    <w:rsid w:val="1B9982C6"/>
    <w:rsid w:val="1C8DC3ED"/>
    <w:rsid w:val="1DB75C20"/>
    <w:rsid w:val="1DF1E1C9"/>
    <w:rsid w:val="1F5DC5AD"/>
    <w:rsid w:val="20CC0114"/>
    <w:rsid w:val="21E0F345"/>
    <w:rsid w:val="2354F971"/>
    <w:rsid w:val="2429AEEC"/>
    <w:rsid w:val="26D25C94"/>
    <w:rsid w:val="271DBD03"/>
    <w:rsid w:val="27201347"/>
    <w:rsid w:val="275FD526"/>
    <w:rsid w:val="29B40B6F"/>
    <w:rsid w:val="2C46706C"/>
    <w:rsid w:val="2D9FC4F9"/>
    <w:rsid w:val="319F048B"/>
    <w:rsid w:val="323B1BF0"/>
    <w:rsid w:val="32A32C36"/>
    <w:rsid w:val="32AD2270"/>
    <w:rsid w:val="32B74002"/>
    <w:rsid w:val="3461F753"/>
    <w:rsid w:val="358FA1A7"/>
    <w:rsid w:val="35AB975B"/>
    <w:rsid w:val="384EB0A5"/>
    <w:rsid w:val="3A2297FE"/>
    <w:rsid w:val="3B06B15E"/>
    <w:rsid w:val="3B07BF25"/>
    <w:rsid w:val="3BFA3EFE"/>
    <w:rsid w:val="3C96CE66"/>
    <w:rsid w:val="3CA1FBFF"/>
    <w:rsid w:val="3ED3E5A6"/>
    <w:rsid w:val="411F4B28"/>
    <w:rsid w:val="44865155"/>
    <w:rsid w:val="473FFC55"/>
    <w:rsid w:val="4799C056"/>
    <w:rsid w:val="49DA41A7"/>
    <w:rsid w:val="4ABA8E04"/>
    <w:rsid w:val="4BD956AA"/>
    <w:rsid w:val="4D8C4FB3"/>
    <w:rsid w:val="4E1E5CED"/>
    <w:rsid w:val="4EA4DC5E"/>
    <w:rsid w:val="50686EF4"/>
    <w:rsid w:val="52F16EB1"/>
    <w:rsid w:val="532871A5"/>
    <w:rsid w:val="55C78743"/>
    <w:rsid w:val="57E0DB8D"/>
    <w:rsid w:val="580BE196"/>
    <w:rsid w:val="5891AF2F"/>
    <w:rsid w:val="5A71FC45"/>
    <w:rsid w:val="5AC60A4D"/>
    <w:rsid w:val="5AD7CA40"/>
    <w:rsid w:val="5D8582DD"/>
    <w:rsid w:val="617E069A"/>
    <w:rsid w:val="6601F1BB"/>
    <w:rsid w:val="662BEEAC"/>
    <w:rsid w:val="698289D4"/>
    <w:rsid w:val="69FCD7F4"/>
    <w:rsid w:val="6ACDDAFA"/>
    <w:rsid w:val="6B6A96DB"/>
    <w:rsid w:val="6C55D879"/>
    <w:rsid w:val="6E7E6099"/>
    <w:rsid w:val="6E9E2F47"/>
    <w:rsid w:val="6F97CA50"/>
    <w:rsid w:val="705C6ED0"/>
    <w:rsid w:val="70B928CE"/>
    <w:rsid w:val="71557326"/>
    <w:rsid w:val="718300AA"/>
    <w:rsid w:val="72977555"/>
    <w:rsid w:val="732DEE91"/>
    <w:rsid w:val="73BC3E49"/>
    <w:rsid w:val="741E3413"/>
    <w:rsid w:val="748659F1"/>
    <w:rsid w:val="76EF4C47"/>
    <w:rsid w:val="7906F184"/>
    <w:rsid w:val="795B6C10"/>
    <w:rsid w:val="7AC123E2"/>
    <w:rsid w:val="7B328CB8"/>
    <w:rsid w:val="7C865DC2"/>
    <w:rsid w:val="7F4BA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AC6BA"/>
  <w15:docId w15:val="{E0389FB4-3B96-4D32-BB0E-6CB7D314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60614"/>
    <w:pPr>
      <w:spacing w:before="120" w:after="120"/>
      <w:jc w:val="both"/>
    </w:pPr>
    <w:rPr>
      <w:sz w:val="22"/>
      <w:lang w:eastAsia="en-US"/>
    </w:rPr>
  </w:style>
  <w:style w:type="paragraph" w:styleId="Nadpis1">
    <w:name w:val="heading 1"/>
    <w:basedOn w:val="Normln"/>
    <w:next w:val="Normln"/>
    <w:qFormat/>
    <w:rsid w:val="00C60614"/>
    <w:pPr>
      <w:keepNext/>
      <w:numPr>
        <w:numId w:val="1"/>
      </w:numPr>
      <w:spacing w:before="480"/>
      <w:jc w:val="left"/>
      <w:outlineLvl w:val="0"/>
    </w:pPr>
    <w:rPr>
      <w:rFonts w:ascii="Times New Roman bold" w:hAnsi="Times New Roman bold"/>
      <w:b/>
      <w:caps/>
      <w:kern w:val="28"/>
      <w:szCs w:val="22"/>
    </w:rPr>
  </w:style>
  <w:style w:type="paragraph" w:styleId="Nadpis2">
    <w:name w:val="heading 2"/>
    <w:basedOn w:val="Normln"/>
    <w:next w:val="Normln"/>
    <w:qFormat/>
    <w:rsid w:val="00C60614"/>
    <w:pPr>
      <w:keepNext/>
      <w:numPr>
        <w:ilvl w:val="1"/>
        <w:numId w:val="1"/>
      </w:numPr>
      <w:outlineLvl w:val="1"/>
    </w:pPr>
  </w:style>
  <w:style w:type="paragraph" w:styleId="Nadpis3">
    <w:name w:val="heading 3"/>
    <w:basedOn w:val="Normln"/>
    <w:next w:val="Normln"/>
    <w:qFormat/>
    <w:rsid w:val="00C60614"/>
    <w:pPr>
      <w:keepNext/>
      <w:numPr>
        <w:ilvl w:val="2"/>
        <w:numId w:val="1"/>
      </w:numPr>
      <w:outlineLvl w:val="2"/>
    </w:pPr>
  </w:style>
  <w:style w:type="paragraph" w:styleId="Nadpis4">
    <w:name w:val="heading 4"/>
    <w:basedOn w:val="Normln"/>
    <w:next w:val="Normln"/>
    <w:qFormat/>
    <w:rsid w:val="00C60614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Normln"/>
    <w:qFormat/>
    <w:rsid w:val="00C60614"/>
    <w:pPr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Normln"/>
    <w:qFormat/>
    <w:rsid w:val="00C6061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C6061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qFormat/>
    <w:rsid w:val="00C6061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rsid w:val="00C6061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60614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60614"/>
    <w:pPr>
      <w:spacing w:line="24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C60614"/>
    <w:pPr>
      <w:spacing w:line="243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C60614"/>
    <w:pPr>
      <w:spacing w:after="1725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C60614"/>
    <w:pPr>
      <w:spacing w:after="24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C60614"/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C60614"/>
    <w:pPr>
      <w:spacing w:after="113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C60614"/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C60614"/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C60614"/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C60614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C60614"/>
    <w:pPr>
      <w:spacing w:line="478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C60614"/>
    <w:pPr>
      <w:spacing w:after="358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C60614"/>
    <w:pPr>
      <w:spacing w:line="251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C60614"/>
    <w:pPr>
      <w:spacing w:after="738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C60614"/>
    <w:pPr>
      <w:spacing w:after="82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C60614"/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C60614"/>
    <w:pPr>
      <w:spacing w:after="122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C60614"/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C60614"/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C60614"/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C60614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C60614"/>
    <w:pPr>
      <w:spacing w:after="650"/>
    </w:pPr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C60614"/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C60614"/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C60614"/>
    <w:pPr>
      <w:spacing w:after="943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C60614"/>
    <w:pPr>
      <w:spacing w:line="256" w:lineRule="atLeast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C60614"/>
    <w:pPr>
      <w:spacing w:after="603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34">
    <w:name w:val="CM34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C60614"/>
    <w:pPr>
      <w:spacing w:line="493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86">
    <w:name w:val="CM86"/>
    <w:basedOn w:val="Default"/>
    <w:next w:val="Default"/>
    <w:rsid w:val="00C60614"/>
    <w:pPr>
      <w:spacing w:after="530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C60614"/>
    <w:pPr>
      <w:spacing w:after="1083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C60614"/>
    <w:pPr>
      <w:spacing w:after="60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C60614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C60614"/>
    <w:pPr>
      <w:spacing w:line="493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C60614"/>
    <w:pPr>
      <w:spacing w:after="145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C60614"/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C60614"/>
    <w:pPr>
      <w:spacing w:line="233" w:lineRule="atLeast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C60614"/>
    <w:pPr>
      <w:spacing w:line="206" w:lineRule="atLeast"/>
    </w:pPr>
    <w:rPr>
      <w:rFonts w:cs="Times New Roman"/>
      <w:color w:val="auto"/>
    </w:rPr>
  </w:style>
  <w:style w:type="paragraph" w:customStyle="1" w:styleId="CM60">
    <w:name w:val="CM60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C60614"/>
    <w:pPr>
      <w:spacing w:line="23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C60614"/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C60614"/>
    <w:pPr>
      <w:spacing w:after="455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C60614"/>
    <w:pPr>
      <w:spacing w:after="240"/>
    </w:pPr>
    <w:rPr>
      <w:rFonts w:cs="Times New Roman"/>
      <w:color w:val="auto"/>
    </w:rPr>
  </w:style>
  <w:style w:type="paragraph" w:customStyle="1" w:styleId="CM84">
    <w:name w:val="CM84"/>
    <w:basedOn w:val="Default"/>
    <w:next w:val="Default"/>
    <w:rsid w:val="00C60614"/>
    <w:pPr>
      <w:spacing w:after="1635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C60614"/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C60614"/>
    <w:pPr>
      <w:spacing w:line="23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C60614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C60614"/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C60614"/>
    <w:pPr>
      <w:spacing w:line="376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C60614"/>
    <w:pPr>
      <w:spacing w:line="493" w:lineRule="atLeast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C60614"/>
    <w:pPr>
      <w:spacing w:after="55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C60614"/>
    <w:rPr>
      <w:rFonts w:cs="Times New Roman"/>
      <w:color w:val="auto"/>
    </w:rPr>
  </w:style>
  <w:style w:type="paragraph" w:customStyle="1" w:styleId="CM98">
    <w:name w:val="CM98"/>
    <w:basedOn w:val="Default"/>
    <w:next w:val="Default"/>
    <w:rsid w:val="00C60614"/>
    <w:pPr>
      <w:spacing w:after="1010"/>
    </w:pPr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75">
    <w:name w:val="CM75"/>
    <w:basedOn w:val="Default"/>
    <w:next w:val="Default"/>
    <w:rsid w:val="00C60614"/>
    <w:pPr>
      <w:spacing w:line="493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C60614"/>
    <w:pPr>
      <w:spacing w:after="12945"/>
    </w:pPr>
    <w:rPr>
      <w:rFonts w:cs="Times New Roman"/>
      <w:color w:val="auto"/>
    </w:rPr>
  </w:style>
  <w:style w:type="paragraph" w:styleId="Zpat">
    <w:name w:val="footer"/>
    <w:basedOn w:val="Normln"/>
    <w:link w:val="ZpatChar"/>
    <w:uiPriority w:val="99"/>
    <w:rsid w:val="00C60614"/>
    <w:pPr>
      <w:tabs>
        <w:tab w:val="center" w:pos="4153"/>
        <w:tab w:val="right" w:pos="8306"/>
      </w:tabs>
    </w:pPr>
  </w:style>
  <w:style w:type="character" w:styleId="Znakapoznpodarou">
    <w:name w:val="footnote reference"/>
    <w:semiHidden/>
    <w:rsid w:val="00C60614"/>
    <w:rPr>
      <w:vertAlign w:val="superscript"/>
    </w:rPr>
  </w:style>
  <w:style w:type="paragraph" w:styleId="Textpoznpodarou">
    <w:name w:val="footnote text"/>
    <w:basedOn w:val="Normln"/>
    <w:semiHidden/>
    <w:rsid w:val="00C60614"/>
    <w:pPr>
      <w:spacing w:before="40" w:after="40"/>
    </w:pPr>
    <w:rPr>
      <w:sz w:val="18"/>
    </w:rPr>
  </w:style>
  <w:style w:type="paragraph" w:styleId="Zhlav">
    <w:name w:val="header"/>
    <w:basedOn w:val="Normln"/>
    <w:link w:val="ZhlavChar"/>
    <w:rsid w:val="00C60614"/>
    <w:pPr>
      <w:tabs>
        <w:tab w:val="center" w:pos="4153"/>
        <w:tab w:val="right" w:pos="8306"/>
      </w:tabs>
    </w:pPr>
  </w:style>
  <w:style w:type="character" w:styleId="Hypertextovodkaz">
    <w:name w:val="Hyperlink"/>
    <w:rsid w:val="00C60614"/>
    <w:rPr>
      <w:color w:val="0000FF"/>
      <w:u w:val="single"/>
    </w:rPr>
  </w:style>
  <w:style w:type="paragraph" w:customStyle="1" w:styleId="Normal2">
    <w:name w:val="Normal 2"/>
    <w:basedOn w:val="Normln"/>
    <w:rsid w:val="00C60614"/>
    <w:pPr>
      <w:spacing w:before="0"/>
      <w:ind w:left="851"/>
    </w:pPr>
  </w:style>
  <w:style w:type="paragraph" w:customStyle="1" w:styleId="Normal3">
    <w:name w:val="Normal 3"/>
    <w:basedOn w:val="Normln"/>
    <w:rsid w:val="00C60614"/>
    <w:pPr>
      <w:ind w:left="1701"/>
    </w:pPr>
  </w:style>
  <w:style w:type="paragraph" w:customStyle="1" w:styleId="Normal4">
    <w:name w:val="Normal 4"/>
    <w:basedOn w:val="Normln"/>
    <w:rsid w:val="00C60614"/>
    <w:pPr>
      <w:ind w:left="2268"/>
    </w:pPr>
  </w:style>
  <w:style w:type="paragraph" w:customStyle="1" w:styleId="st">
    <w:name w:val="Část"/>
    <w:basedOn w:val="Normln"/>
    <w:next w:val="Nadpis1"/>
    <w:rsid w:val="00C60614"/>
    <w:pPr>
      <w:keepNext/>
      <w:keepLines/>
      <w:pageBreakBefore/>
      <w:numPr>
        <w:numId w:val="2"/>
      </w:numPr>
      <w:pBdr>
        <w:bottom w:val="single" w:sz="4" w:space="1" w:color="auto"/>
      </w:pBdr>
      <w:tabs>
        <w:tab w:val="left" w:pos="1985"/>
      </w:tabs>
      <w:spacing w:before="240" w:after="0"/>
    </w:pPr>
    <w:rPr>
      <w:b/>
      <w:color w:val="000000"/>
      <w:szCs w:val="22"/>
    </w:rPr>
  </w:style>
  <w:style w:type="paragraph" w:customStyle="1" w:styleId="Ploha">
    <w:name w:val="Příloha"/>
    <w:basedOn w:val="CM78"/>
    <w:rsid w:val="00C60614"/>
    <w:pPr>
      <w:jc w:val="center"/>
    </w:pPr>
    <w:rPr>
      <w:rFonts w:ascii="Times New Roman" w:hAnsi="Times New Roman"/>
      <w:b/>
      <w:sz w:val="22"/>
      <w:szCs w:val="22"/>
    </w:rPr>
  </w:style>
  <w:style w:type="character" w:styleId="Odkaznakoment">
    <w:name w:val="annotation reference"/>
    <w:semiHidden/>
    <w:rsid w:val="00C60614"/>
    <w:rPr>
      <w:sz w:val="16"/>
      <w:szCs w:val="16"/>
    </w:rPr>
  </w:style>
  <w:style w:type="paragraph" w:styleId="Seznamsodrkami3">
    <w:name w:val="List Bullet 3"/>
    <w:basedOn w:val="Normln"/>
    <w:rsid w:val="00C60614"/>
    <w:pPr>
      <w:numPr>
        <w:numId w:val="3"/>
      </w:numPr>
    </w:pPr>
  </w:style>
  <w:style w:type="paragraph" w:styleId="Textbubliny">
    <w:name w:val="Balloon Text"/>
    <w:basedOn w:val="Normln"/>
    <w:semiHidden/>
    <w:rsid w:val="00C60614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C60614"/>
  </w:style>
  <w:style w:type="paragraph" w:styleId="Textkomente">
    <w:name w:val="annotation text"/>
    <w:basedOn w:val="Normln"/>
    <w:link w:val="TextkomenteChar"/>
    <w:rsid w:val="00C60614"/>
    <w:rPr>
      <w:sz w:val="20"/>
    </w:rPr>
  </w:style>
  <w:style w:type="paragraph" w:styleId="Pedmtkomente">
    <w:name w:val="annotation subject"/>
    <w:basedOn w:val="Textkomente"/>
    <w:next w:val="Textkomente"/>
    <w:semiHidden/>
    <w:rsid w:val="00900FDD"/>
    <w:rPr>
      <w:b/>
      <w:bCs/>
    </w:rPr>
  </w:style>
  <w:style w:type="paragraph" w:customStyle="1" w:styleId="Normal1">
    <w:name w:val="Normal 1"/>
    <w:basedOn w:val="Normln"/>
    <w:link w:val="Normal1Char"/>
    <w:rsid w:val="002E5BD5"/>
    <w:pPr>
      <w:ind w:left="880"/>
    </w:pPr>
  </w:style>
  <w:style w:type="character" w:customStyle="1" w:styleId="Normal1Char">
    <w:name w:val="Normal 1 Char"/>
    <w:link w:val="Normal1"/>
    <w:rsid w:val="002E5BD5"/>
    <w:rPr>
      <w:sz w:val="22"/>
      <w:lang w:val="cs-CZ" w:eastAsia="en-US" w:bidi="ar-SA"/>
    </w:rPr>
  </w:style>
  <w:style w:type="paragraph" w:styleId="Bezmezer">
    <w:name w:val="No Spacing"/>
    <w:uiPriority w:val="1"/>
    <w:qFormat/>
    <w:rsid w:val="00717DCC"/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342520"/>
    <w:rPr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44D4C"/>
    <w:rPr>
      <w:sz w:val="22"/>
      <w:lang w:eastAsia="en-US"/>
    </w:rPr>
  </w:style>
  <w:style w:type="paragraph" w:customStyle="1" w:styleId="2">
    <w:name w:val="2"/>
    <w:basedOn w:val="Odstavecseseznamem"/>
    <w:link w:val="2Char"/>
    <w:qFormat/>
    <w:rsid w:val="00973680"/>
    <w:pPr>
      <w:numPr>
        <w:ilvl w:val="1"/>
        <w:numId w:val="6"/>
      </w:numPr>
      <w:spacing w:before="240" w:after="240"/>
      <w:ind w:left="792"/>
      <w:contextualSpacing w:val="0"/>
      <w:jc w:val="left"/>
    </w:pPr>
    <w:rPr>
      <w:rFonts w:eastAsiaTheme="minorHAnsi"/>
      <w:sz w:val="24"/>
      <w:szCs w:val="24"/>
    </w:rPr>
  </w:style>
  <w:style w:type="character" w:customStyle="1" w:styleId="2Char">
    <w:name w:val="2 Char"/>
    <w:basedOn w:val="Standardnpsmoodstavce"/>
    <w:link w:val="2"/>
    <w:rsid w:val="00973680"/>
    <w:rPr>
      <w:rFonts w:eastAsiaTheme="minorHAnsi"/>
      <w:sz w:val="24"/>
      <w:szCs w:val="24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73680"/>
    <w:rPr>
      <w:lang w:eastAsia="en-US"/>
    </w:rPr>
  </w:style>
  <w:style w:type="paragraph" w:styleId="Odstavecseseznamem">
    <w:name w:val="List Paragraph"/>
    <w:basedOn w:val="Normln"/>
    <w:uiPriority w:val="34"/>
    <w:qFormat/>
    <w:rsid w:val="00973680"/>
    <w:pPr>
      <w:ind w:left="720"/>
      <w:contextualSpacing/>
    </w:pPr>
  </w:style>
  <w:style w:type="paragraph" w:styleId="Revize">
    <w:name w:val="Revision"/>
    <w:hidden/>
    <w:uiPriority w:val="99"/>
    <w:semiHidden/>
    <w:rsid w:val="00461181"/>
    <w:rPr>
      <w:sz w:val="22"/>
      <w:lang w:eastAsia="en-US"/>
    </w:rPr>
  </w:style>
  <w:style w:type="character" w:styleId="Zmnka">
    <w:name w:val="Mention"/>
    <w:basedOn w:val="Standardnpsmoodstavce"/>
    <w:uiPriority w:val="99"/>
    <w:unhideWhenUsed/>
    <w:rsid w:val="00140232"/>
    <w:rPr>
      <w:color w:val="2B579A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11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99790FBE-29BE-4C60-B50E-3713AF3C560C}">
    <t:Anchor>
      <t:Comment id="1715209164"/>
    </t:Anchor>
    <t:History>
      <t:Event id="{37688AC6-A18E-4F1B-AE62-2C0B2CC8D7FA}" time="2025-03-12T14:48:17.493Z">
        <t:Attribution userId="S::p34308@eon.com::c8d77dac-c963-4224-bc16-0697e2d3bbde" userProvider="AD" userName="Jílek, Petr"/>
        <t:Anchor>
          <t:Comment id="1715209164"/>
        </t:Anchor>
        <t:Create/>
      </t:Event>
      <t:Event id="{6DA8A66C-ED0A-4502-A208-EDAB003C1E49}" time="2025-03-12T14:48:17.493Z">
        <t:Attribution userId="S::p34308@eon.com::c8d77dac-c963-4224-bc16-0697e2d3bbde" userProvider="AD" userName="Jílek, Petr"/>
        <t:Anchor>
          <t:Comment id="1715209164"/>
        </t:Anchor>
        <t:Assign userId="S::M49071@eon.com::dc09e849-2a39-47af-9b0e-8a5dac447ae0" userProvider="AD" userName="Jurík, Michal"/>
      </t:Event>
      <t:Event id="{6F838CF4-54FC-49AB-97B8-E77955173DB0}" time="2025-03-12T14:48:17.493Z">
        <t:Attribution userId="S::p34308@eon.com::c8d77dac-c963-4224-bc16-0697e2d3bbde" userProvider="AD" userName="Jílek, Petr"/>
        <t:Anchor>
          <t:Comment id="1715209164"/>
        </t:Anchor>
        <t:SetTitle title="@Jurík, Michal předpokládám, že předmět plnění je popsán v SoD, proto bych sem neuváděl. K vysvětlení významu zkratky MDTS nerelevantní."/>
      </t:Event>
    </t:History>
  </t:Task>
</t:Task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349FC8-196F-49E9-8EB0-E1127E037174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2.xml><?xml version="1.0" encoding="utf-8"?>
<ds:datastoreItem xmlns:ds="http://schemas.openxmlformats.org/officeDocument/2006/customXml" ds:itemID="{1EEE90C4-A67B-4227-841E-E05B674BCFD3}"/>
</file>

<file path=customXml/itemProps3.xml><?xml version="1.0" encoding="utf-8"?>
<ds:datastoreItem xmlns:ds="http://schemas.openxmlformats.org/officeDocument/2006/customXml" ds:itemID="{8143C26F-4B4B-4F5F-A19B-6CB0F82711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653F6A-ED4E-4F33-92A1-A62D312367F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1991</Words>
  <Characters>11747</Characters>
  <Application>Microsoft Office Word</Application>
  <DocSecurity>0</DocSecurity>
  <Lines>97</Lines>
  <Paragraphs>27</Paragraphs>
  <ScaleCrop>false</ScaleCrop>
  <Company/>
  <LinksUpToDate>false</LinksUpToDate>
  <CharactersWithSpaces>13711</CharactersWithSpaces>
  <SharedDoc>false</SharedDoc>
  <HLinks>
    <vt:vector size="6" baseType="variant">
      <vt:variant>
        <vt:i4>7274519</vt:i4>
      </vt:variant>
      <vt:variant>
        <vt:i4>0</vt:i4>
      </vt:variant>
      <vt:variant>
        <vt:i4>0</vt:i4>
      </vt:variant>
      <vt:variant>
        <vt:i4>5</vt:i4>
      </vt:variant>
      <vt:variant>
        <vt:lpwstr>mailto:M49071@eon.com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Tauber, Jan</dc:creator>
  <cp:keywords/>
  <cp:lastModifiedBy>Tauber, Jan</cp:lastModifiedBy>
  <cp:revision>444</cp:revision>
  <cp:lastPrinted>2021-12-15T04:08:00Z</cp:lastPrinted>
  <dcterms:created xsi:type="dcterms:W3CDTF">2022-11-26T14:07:00Z</dcterms:created>
  <dcterms:modified xsi:type="dcterms:W3CDTF">2025-04-30T13:19:00Z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